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5D25CE" w14:paraId="1EB39538" w14:textId="77777777">
        <w:tc>
          <w:tcPr>
            <w:tcW w:w="1620" w:type="dxa"/>
            <w:tcBorders>
              <w:bottom w:val="single" w:sz="4" w:space="0" w:color="auto"/>
            </w:tcBorders>
            <w:shd w:val="clear" w:color="auto" w:fill="FFFFFF"/>
            <w:vAlign w:val="center"/>
          </w:tcPr>
          <w:p w14:paraId="749C23F3" w14:textId="77777777" w:rsidR="005D25CE" w:rsidRDefault="005D25CE" w:rsidP="005D25CE">
            <w:pPr>
              <w:pStyle w:val="Header"/>
              <w:rPr>
                <w:rFonts w:ascii="Verdana" w:hAnsi="Verdana"/>
                <w:sz w:val="22"/>
              </w:rPr>
            </w:pPr>
            <w:r>
              <w:t>PGRR Number</w:t>
            </w:r>
          </w:p>
        </w:tc>
        <w:tc>
          <w:tcPr>
            <w:tcW w:w="1260" w:type="dxa"/>
            <w:tcBorders>
              <w:bottom w:val="single" w:sz="4" w:space="0" w:color="auto"/>
            </w:tcBorders>
            <w:vAlign w:val="center"/>
          </w:tcPr>
          <w:p w14:paraId="251C121F" w14:textId="4A663D3E" w:rsidR="005D25CE" w:rsidRDefault="005D25CE" w:rsidP="005D25CE">
            <w:pPr>
              <w:pStyle w:val="Header"/>
            </w:pPr>
            <w:hyperlink r:id="rId7" w:history="1">
              <w:r w:rsidRPr="003D6716">
                <w:rPr>
                  <w:rStyle w:val="Hyperlink"/>
                </w:rPr>
                <w:t>134</w:t>
              </w:r>
            </w:hyperlink>
          </w:p>
        </w:tc>
        <w:tc>
          <w:tcPr>
            <w:tcW w:w="1440" w:type="dxa"/>
            <w:tcBorders>
              <w:bottom w:val="single" w:sz="4" w:space="0" w:color="auto"/>
            </w:tcBorders>
            <w:shd w:val="clear" w:color="auto" w:fill="FFFFFF"/>
            <w:vAlign w:val="center"/>
          </w:tcPr>
          <w:p w14:paraId="40EFF804" w14:textId="23094341" w:rsidR="005D25CE" w:rsidRDefault="005D25CE" w:rsidP="005D25CE">
            <w:pPr>
              <w:pStyle w:val="Header"/>
            </w:pPr>
            <w:r>
              <w:t>PGRR Title</w:t>
            </w:r>
          </w:p>
        </w:tc>
        <w:tc>
          <w:tcPr>
            <w:tcW w:w="6120" w:type="dxa"/>
            <w:tcBorders>
              <w:bottom w:val="single" w:sz="4" w:space="0" w:color="auto"/>
            </w:tcBorders>
            <w:vAlign w:val="center"/>
          </w:tcPr>
          <w:p w14:paraId="510A999A" w14:textId="1E56E937" w:rsidR="005D25CE" w:rsidRDefault="005D25CE" w:rsidP="005D25CE">
            <w:pPr>
              <w:pStyle w:val="Header"/>
            </w:pPr>
            <w:r w:rsidRPr="005F1D26">
              <w:t>Interconnection Studies Reform for Dispatchable Loads</w:t>
            </w:r>
          </w:p>
        </w:tc>
      </w:tr>
    </w:tbl>
    <w:p w14:paraId="2735781B" w14:textId="494D6E96" w:rsidR="00942EC3" w:rsidRDefault="00942EC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D7FAFD1"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0DBE36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EAFE8B7" w14:textId="6895DE28" w:rsidR="00152993" w:rsidRDefault="002C2F06">
            <w:pPr>
              <w:pStyle w:val="NormalArial"/>
            </w:pPr>
            <w:r>
              <w:t>December 9, 2025</w:t>
            </w:r>
          </w:p>
        </w:tc>
      </w:tr>
    </w:tbl>
    <w:p w14:paraId="0FC16717" w14:textId="77777777" w:rsidR="00942EC3" w:rsidRDefault="00942EC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DD28B96" w14:textId="77777777">
        <w:trPr>
          <w:trHeight w:val="440"/>
        </w:trPr>
        <w:tc>
          <w:tcPr>
            <w:tcW w:w="10440" w:type="dxa"/>
            <w:gridSpan w:val="2"/>
            <w:tcBorders>
              <w:top w:val="single" w:sz="4" w:space="0" w:color="auto"/>
            </w:tcBorders>
            <w:shd w:val="clear" w:color="auto" w:fill="FFFFFF"/>
            <w:vAlign w:val="center"/>
          </w:tcPr>
          <w:p w14:paraId="78B11DD6" w14:textId="77777777" w:rsidR="00152993" w:rsidRDefault="00152993">
            <w:pPr>
              <w:pStyle w:val="Header"/>
              <w:jc w:val="center"/>
            </w:pPr>
            <w:r>
              <w:t>Submitter’s Information</w:t>
            </w:r>
          </w:p>
        </w:tc>
      </w:tr>
      <w:tr w:rsidR="00152993" w14:paraId="540CCBEC" w14:textId="77777777">
        <w:trPr>
          <w:trHeight w:val="350"/>
        </w:trPr>
        <w:tc>
          <w:tcPr>
            <w:tcW w:w="2880" w:type="dxa"/>
            <w:shd w:val="clear" w:color="auto" w:fill="FFFFFF"/>
            <w:vAlign w:val="center"/>
          </w:tcPr>
          <w:p w14:paraId="5141CDA3" w14:textId="77777777" w:rsidR="00152993" w:rsidRPr="00EC55B3" w:rsidRDefault="00152993" w:rsidP="00EC55B3">
            <w:pPr>
              <w:pStyle w:val="Header"/>
            </w:pPr>
            <w:r w:rsidRPr="00EC55B3">
              <w:t>Name</w:t>
            </w:r>
          </w:p>
        </w:tc>
        <w:tc>
          <w:tcPr>
            <w:tcW w:w="7560" w:type="dxa"/>
            <w:vAlign w:val="center"/>
          </w:tcPr>
          <w:p w14:paraId="647ABF61" w14:textId="4CE7ABC9" w:rsidR="00152993" w:rsidRDefault="009A0988" w:rsidP="00730659">
            <w:pPr>
              <w:pStyle w:val="NormalArial"/>
            </w:pPr>
            <w:r>
              <w:t>Martha Henson</w:t>
            </w:r>
          </w:p>
        </w:tc>
      </w:tr>
      <w:tr w:rsidR="00152993" w14:paraId="28E929CF" w14:textId="77777777">
        <w:trPr>
          <w:trHeight w:val="350"/>
        </w:trPr>
        <w:tc>
          <w:tcPr>
            <w:tcW w:w="2880" w:type="dxa"/>
            <w:shd w:val="clear" w:color="auto" w:fill="FFFFFF"/>
            <w:vAlign w:val="center"/>
          </w:tcPr>
          <w:p w14:paraId="09F7F4DB" w14:textId="77777777" w:rsidR="00152993" w:rsidRPr="00EC55B3" w:rsidRDefault="00152993" w:rsidP="00EC55B3">
            <w:pPr>
              <w:pStyle w:val="Header"/>
            </w:pPr>
            <w:r w:rsidRPr="00EC55B3">
              <w:t>E-mail Address</w:t>
            </w:r>
          </w:p>
        </w:tc>
        <w:tc>
          <w:tcPr>
            <w:tcW w:w="7560" w:type="dxa"/>
            <w:vAlign w:val="center"/>
          </w:tcPr>
          <w:p w14:paraId="08791A0D" w14:textId="5338899B" w:rsidR="00446360" w:rsidRDefault="00E83157">
            <w:pPr>
              <w:pStyle w:val="NormalArial"/>
            </w:pPr>
            <w:hyperlink r:id="rId8" w:history="1">
              <w:r w:rsidRPr="00624A01">
                <w:rPr>
                  <w:rStyle w:val="Hyperlink"/>
                </w:rPr>
                <w:t>Martha.henson@oncor.com</w:t>
              </w:r>
            </w:hyperlink>
          </w:p>
        </w:tc>
      </w:tr>
      <w:tr w:rsidR="00152993" w14:paraId="1AB92C40" w14:textId="77777777">
        <w:trPr>
          <w:trHeight w:val="350"/>
        </w:trPr>
        <w:tc>
          <w:tcPr>
            <w:tcW w:w="2880" w:type="dxa"/>
            <w:shd w:val="clear" w:color="auto" w:fill="FFFFFF"/>
            <w:vAlign w:val="center"/>
          </w:tcPr>
          <w:p w14:paraId="13F5AFD0" w14:textId="77777777" w:rsidR="00152993" w:rsidRPr="00EC55B3" w:rsidRDefault="00152993" w:rsidP="00EC55B3">
            <w:pPr>
              <w:pStyle w:val="Header"/>
            </w:pPr>
            <w:r w:rsidRPr="00EC55B3">
              <w:t>Company</w:t>
            </w:r>
          </w:p>
        </w:tc>
        <w:tc>
          <w:tcPr>
            <w:tcW w:w="7560" w:type="dxa"/>
            <w:vAlign w:val="center"/>
          </w:tcPr>
          <w:p w14:paraId="53666839" w14:textId="3468B0EB" w:rsidR="00152993" w:rsidRDefault="009A0988">
            <w:pPr>
              <w:pStyle w:val="NormalArial"/>
            </w:pPr>
            <w:r>
              <w:t>Oncor Electric Delivery Company LLC</w:t>
            </w:r>
          </w:p>
        </w:tc>
      </w:tr>
      <w:tr w:rsidR="00152993" w14:paraId="40CB3986" w14:textId="77777777">
        <w:trPr>
          <w:trHeight w:val="350"/>
        </w:trPr>
        <w:tc>
          <w:tcPr>
            <w:tcW w:w="2880" w:type="dxa"/>
            <w:tcBorders>
              <w:bottom w:val="single" w:sz="4" w:space="0" w:color="auto"/>
            </w:tcBorders>
            <w:shd w:val="clear" w:color="auto" w:fill="FFFFFF"/>
            <w:vAlign w:val="center"/>
          </w:tcPr>
          <w:p w14:paraId="4CE3490C"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46763B3C" w14:textId="3BF5BEF8" w:rsidR="00152993" w:rsidRDefault="00152993">
            <w:pPr>
              <w:pStyle w:val="NormalArial"/>
            </w:pPr>
          </w:p>
        </w:tc>
      </w:tr>
      <w:tr w:rsidR="00152993" w14:paraId="0483214E" w14:textId="77777777">
        <w:trPr>
          <w:trHeight w:val="350"/>
        </w:trPr>
        <w:tc>
          <w:tcPr>
            <w:tcW w:w="2880" w:type="dxa"/>
            <w:shd w:val="clear" w:color="auto" w:fill="FFFFFF"/>
            <w:vAlign w:val="center"/>
          </w:tcPr>
          <w:p w14:paraId="4F6AA38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90FF6FD" w14:textId="283370D0" w:rsidR="00152993" w:rsidRDefault="009A0988">
            <w:pPr>
              <w:pStyle w:val="NormalArial"/>
            </w:pPr>
            <w:r>
              <w:t>214-536-9004</w:t>
            </w:r>
          </w:p>
        </w:tc>
      </w:tr>
      <w:tr w:rsidR="00075A94" w14:paraId="1C910323" w14:textId="77777777">
        <w:trPr>
          <w:trHeight w:val="350"/>
        </w:trPr>
        <w:tc>
          <w:tcPr>
            <w:tcW w:w="2880" w:type="dxa"/>
            <w:tcBorders>
              <w:bottom w:val="single" w:sz="4" w:space="0" w:color="auto"/>
            </w:tcBorders>
            <w:shd w:val="clear" w:color="auto" w:fill="FFFFFF"/>
            <w:vAlign w:val="center"/>
          </w:tcPr>
          <w:p w14:paraId="35A1553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094E5149" w14:textId="34AFBEDA" w:rsidR="00075A94" w:rsidRDefault="00D81DFC">
            <w:pPr>
              <w:pStyle w:val="NormalArial"/>
            </w:pPr>
            <w:r>
              <w:t>Investor-Owned</w:t>
            </w:r>
            <w:r w:rsidR="009A0988">
              <w:t xml:space="preserve"> Utility</w:t>
            </w:r>
            <w:r w:rsidR="00E83157">
              <w:t xml:space="preserve"> (IOU)</w:t>
            </w:r>
          </w:p>
        </w:tc>
      </w:tr>
    </w:tbl>
    <w:p w14:paraId="56E8B2FD" w14:textId="77777777" w:rsidR="00942EC3" w:rsidRDefault="00942EC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4069" w14:paraId="5CA3F4C8" w14:textId="77777777" w:rsidTr="00B65C0A">
        <w:trPr>
          <w:trHeight w:val="350"/>
        </w:trPr>
        <w:tc>
          <w:tcPr>
            <w:tcW w:w="10440" w:type="dxa"/>
            <w:tcBorders>
              <w:bottom w:val="single" w:sz="4" w:space="0" w:color="auto"/>
            </w:tcBorders>
            <w:shd w:val="clear" w:color="auto" w:fill="FFFFFF"/>
            <w:vAlign w:val="center"/>
          </w:tcPr>
          <w:p w14:paraId="09960E01" w14:textId="0DB9D009" w:rsidR="00FD4069" w:rsidRDefault="00FD4069" w:rsidP="00B65C0A">
            <w:pPr>
              <w:pStyle w:val="Header"/>
              <w:jc w:val="center"/>
            </w:pPr>
            <w:r>
              <w:t>Comments</w:t>
            </w:r>
          </w:p>
        </w:tc>
      </w:tr>
    </w:tbl>
    <w:p w14:paraId="565C47BB" w14:textId="1B6C8BE2" w:rsidR="00472085" w:rsidRPr="00147EDE" w:rsidRDefault="00472085" w:rsidP="003E4AE2">
      <w:pPr>
        <w:spacing w:before="120" w:after="120"/>
        <w:rPr>
          <w:rFonts w:ascii="Arial" w:hAnsi="Arial" w:cs="Arial"/>
          <w:sz w:val="22"/>
          <w:szCs w:val="22"/>
        </w:rPr>
      </w:pPr>
      <w:r w:rsidRPr="00147EDE">
        <w:rPr>
          <w:rFonts w:ascii="Arial" w:hAnsi="Arial" w:cs="Arial"/>
        </w:rPr>
        <w:t xml:space="preserve">Oncor submits these initial comments to address several of the Transmission Service Provider (TSP) roles contemplated by </w:t>
      </w:r>
      <w:r w:rsidR="00147EDE" w:rsidRPr="00147EDE">
        <w:rPr>
          <w:rFonts w:ascii="Arial" w:eastAsia="Arial" w:hAnsi="Arial" w:cs="Arial"/>
          <w:color w:val="000000"/>
        </w:rPr>
        <w:t>Planning Guide Revision Request (</w:t>
      </w:r>
      <w:r w:rsidRPr="00147EDE">
        <w:rPr>
          <w:rFonts w:ascii="Arial" w:hAnsi="Arial" w:cs="Arial"/>
        </w:rPr>
        <w:t>PGRR</w:t>
      </w:r>
      <w:r w:rsidR="00147EDE" w:rsidRPr="00147EDE">
        <w:rPr>
          <w:rFonts w:ascii="Arial" w:hAnsi="Arial" w:cs="Arial"/>
        </w:rPr>
        <w:t>)</w:t>
      </w:r>
      <w:r w:rsidR="00E83157">
        <w:rPr>
          <w:rFonts w:ascii="Arial" w:hAnsi="Arial" w:cs="Arial"/>
        </w:rPr>
        <w:t xml:space="preserve"> </w:t>
      </w:r>
      <w:r w:rsidRPr="00147EDE">
        <w:rPr>
          <w:rFonts w:ascii="Arial" w:hAnsi="Arial" w:cs="Arial"/>
        </w:rPr>
        <w:t xml:space="preserve">134.  These comments only address certain limited issues, and Oncor reserves the right to submit additional comments in the future as additional </w:t>
      </w:r>
      <w:proofErr w:type="gramStart"/>
      <w:r w:rsidRPr="00147EDE">
        <w:rPr>
          <w:rFonts w:ascii="Arial" w:hAnsi="Arial" w:cs="Arial"/>
        </w:rPr>
        <w:t>redlines</w:t>
      </w:r>
      <w:proofErr w:type="gramEnd"/>
      <w:r w:rsidRPr="00147EDE">
        <w:rPr>
          <w:rFonts w:ascii="Arial" w:hAnsi="Arial" w:cs="Arial"/>
        </w:rPr>
        <w:t xml:space="preserve"> are proposed by other </w:t>
      </w:r>
      <w:proofErr w:type="gramStart"/>
      <w:r w:rsidRPr="00147EDE">
        <w:rPr>
          <w:rFonts w:ascii="Arial" w:hAnsi="Arial" w:cs="Arial"/>
        </w:rPr>
        <w:t>commenting</w:t>
      </w:r>
      <w:proofErr w:type="gramEnd"/>
      <w:r w:rsidRPr="00147EDE">
        <w:rPr>
          <w:rFonts w:ascii="Arial" w:hAnsi="Arial" w:cs="Arial"/>
        </w:rPr>
        <w:t xml:space="preserve"> parties.</w:t>
      </w:r>
    </w:p>
    <w:p w14:paraId="71D6E148" w14:textId="1D0974D0" w:rsidR="00472085" w:rsidRPr="00147EDE" w:rsidRDefault="00472085" w:rsidP="003E4AE2">
      <w:pPr>
        <w:spacing w:before="120" w:after="120"/>
        <w:rPr>
          <w:rFonts w:ascii="Arial" w:hAnsi="Arial" w:cs="Arial"/>
        </w:rPr>
      </w:pPr>
      <w:r w:rsidRPr="00147EDE">
        <w:rPr>
          <w:rFonts w:ascii="Arial" w:hAnsi="Arial" w:cs="Arial"/>
        </w:rPr>
        <w:t xml:space="preserve">First, Section 4.1.1.1, Planning Assumptions, </w:t>
      </w:r>
      <w:r w:rsidR="00E83157">
        <w:rPr>
          <w:rFonts w:ascii="Arial" w:hAnsi="Arial" w:cs="Arial"/>
        </w:rPr>
        <w:t>p</w:t>
      </w:r>
      <w:r w:rsidRPr="00147EDE">
        <w:rPr>
          <w:rFonts w:ascii="Arial" w:hAnsi="Arial" w:cs="Arial"/>
        </w:rPr>
        <w:t>aragraph (8)(a) requires the TSP to determine that a C</w:t>
      </w:r>
      <w:r w:rsidR="003D294E">
        <w:rPr>
          <w:rFonts w:ascii="Arial" w:hAnsi="Arial" w:cs="Arial"/>
        </w:rPr>
        <w:t xml:space="preserve">ontrollable </w:t>
      </w:r>
      <w:r w:rsidRPr="00147EDE">
        <w:rPr>
          <w:rFonts w:ascii="Arial" w:hAnsi="Arial" w:cs="Arial"/>
        </w:rPr>
        <w:t>L</w:t>
      </w:r>
      <w:r w:rsidR="003D294E">
        <w:rPr>
          <w:rFonts w:ascii="Arial" w:hAnsi="Arial" w:cs="Arial"/>
        </w:rPr>
        <w:t xml:space="preserve">oad </w:t>
      </w:r>
      <w:r w:rsidRPr="00147EDE">
        <w:rPr>
          <w:rFonts w:ascii="Arial" w:hAnsi="Arial" w:cs="Arial"/>
        </w:rPr>
        <w:t>R</w:t>
      </w:r>
      <w:r w:rsidR="003D294E">
        <w:rPr>
          <w:rFonts w:ascii="Arial" w:hAnsi="Arial" w:cs="Arial"/>
        </w:rPr>
        <w:t>esource (CLR)</w:t>
      </w:r>
      <w:r w:rsidRPr="00147EDE">
        <w:rPr>
          <w:rFonts w:ascii="Arial" w:hAnsi="Arial" w:cs="Arial"/>
        </w:rPr>
        <w:t xml:space="preserve"> request does not impair either the energization date or capacity associated with any </w:t>
      </w:r>
      <w:proofErr w:type="gramStart"/>
      <w:r w:rsidRPr="00147EDE">
        <w:rPr>
          <w:rFonts w:ascii="Arial" w:hAnsi="Arial" w:cs="Arial"/>
        </w:rPr>
        <w:t>previously-submitted</w:t>
      </w:r>
      <w:proofErr w:type="gramEnd"/>
      <w:r w:rsidRPr="00147EDE">
        <w:rPr>
          <w:rFonts w:ascii="Arial" w:hAnsi="Arial" w:cs="Arial"/>
        </w:rPr>
        <w:t xml:space="preserve"> Large Load request.  Unless a specific methodology for this analysis can be articulated, Oncor opposes this provision as it implies (notwithstanding proposed paragraph (8)(g)) that a restudy of already studied and/or approved L</w:t>
      </w:r>
      <w:r w:rsidR="00D81DFC">
        <w:rPr>
          <w:rFonts w:ascii="Arial" w:hAnsi="Arial" w:cs="Arial"/>
        </w:rPr>
        <w:t xml:space="preserve">arge </w:t>
      </w:r>
      <w:r w:rsidRPr="00147EDE">
        <w:rPr>
          <w:rFonts w:ascii="Arial" w:hAnsi="Arial" w:cs="Arial"/>
        </w:rPr>
        <w:t>L</w:t>
      </w:r>
      <w:r w:rsidR="00D81DFC">
        <w:rPr>
          <w:rFonts w:ascii="Arial" w:hAnsi="Arial" w:cs="Arial"/>
        </w:rPr>
        <w:t xml:space="preserve">oad </w:t>
      </w:r>
      <w:r w:rsidRPr="00147EDE">
        <w:rPr>
          <w:rFonts w:ascii="Arial" w:hAnsi="Arial" w:cs="Arial"/>
        </w:rPr>
        <w:t>I</w:t>
      </w:r>
      <w:r w:rsidR="00D81DFC">
        <w:rPr>
          <w:rFonts w:ascii="Arial" w:hAnsi="Arial" w:cs="Arial"/>
        </w:rPr>
        <w:t xml:space="preserve">nterconnection </w:t>
      </w:r>
      <w:r w:rsidRPr="00147EDE">
        <w:rPr>
          <w:rFonts w:ascii="Arial" w:hAnsi="Arial" w:cs="Arial"/>
        </w:rPr>
        <w:t>S</w:t>
      </w:r>
      <w:r w:rsidR="00D81DFC">
        <w:rPr>
          <w:rFonts w:ascii="Arial" w:hAnsi="Arial" w:cs="Arial"/>
        </w:rPr>
        <w:t>tudy (LLIS)</w:t>
      </w:r>
      <w:r w:rsidRPr="00147EDE">
        <w:rPr>
          <w:rFonts w:ascii="Arial" w:hAnsi="Arial" w:cs="Arial"/>
        </w:rPr>
        <w:t xml:space="preserve"> project(s) would be required, which creates additional burden on both the TSP and ERCOT, and creates uncertainty for other customers in the interconnection process.  Oncor’s understanding is that the impacts to other load requests should be addressed in </w:t>
      </w:r>
      <w:r w:rsidR="00E83157">
        <w:rPr>
          <w:rFonts w:ascii="Arial" w:hAnsi="Arial" w:cs="Arial"/>
        </w:rPr>
        <w:t>R</w:t>
      </w:r>
      <w:r w:rsidRPr="00147EDE">
        <w:rPr>
          <w:rFonts w:ascii="Arial" w:hAnsi="Arial" w:cs="Arial"/>
        </w:rPr>
        <w:t>eal-</w:t>
      </w:r>
      <w:r w:rsidR="00E83157">
        <w:rPr>
          <w:rFonts w:ascii="Arial" w:hAnsi="Arial" w:cs="Arial"/>
        </w:rPr>
        <w:t>T</w:t>
      </w:r>
      <w:r w:rsidRPr="00147EDE">
        <w:rPr>
          <w:rFonts w:ascii="Arial" w:hAnsi="Arial" w:cs="Arial"/>
        </w:rPr>
        <w:t>ime because other non-CLR energized loads will be permitted to consume up to their Load Commissioning Plan</w:t>
      </w:r>
      <w:r w:rsidR="003D294E">
        <w:rPr>
          <w:rFonts w:ascii="Arial" w:hAnsi="Arial" w:cs="Arial"/>
        </w:rPr>
        <w:t xml:space="preserve"> (LCP)</w:t>
      </w:r>
      <w:r w:rsidRPr="00147EDE">
        <w:rPr>
          <w:rFonts w:ascii="Arial" w:hAnsi="Arial" w:cs="Arial"/>
        </w:rPr>
        <w:t>-designated MW levels, and any operational CLRs affected by the same transmission constraints will be curtailed accordingly by S</w:t>
      </w:r>
      <w:r w:rsidR="003D294E">
        <w:rPr>
          <w:rFonts w:ascii="Arial" w:hAnsi="Arial" w:cs="Arial"/>
        </w:rPr>
        <w:t>ecurity</w:t>
      </w:r>
      <w:r w:rsidR="00E83157">
        <w:rPr>
          <w:rFonts w:ascii="Arial" w:hAnsi="Arial" w:cs="Arial"/>
        </w:rPr>
        <w:t>-</w:t>
      </w:r>
      <w:r w:rsidRPr="00147EDE">
        <w:rPr>
          <w:rFonts w:ascii="Arial" w:hAnsi="Arial" w:cs="Arial"/>
        </w:rPr>
        <w:t>C</w:t>
      </w:r>
      <w:r w:rsidR="003D294E">
        <w:rPr>
          <w:rFonts w:ascii="Arial" w:hAnsi="Arial" w:cs="Arial"/>
        </w:rPr>
        <w:t xml:space="preserve">onstrained </w:t>
      </w:r>
      <w:r w:rsidRPr="00147EDE">
        <w:rPr>
          <w:rFonts w:ascii="Arial" w:hAnsi="Arial" w:cs="Arial"/>
        </w:rPr>
        <w:t>E</w:t>
      </w:r>
      <w:r w:rsidR="003D294E">
        <w:rPr>
          <w:rFonts w:ascii="Arial" w:hAnsi="Arial" w:cs="Arial"/>
        </w:rPr>
        <w:t xml:space="preserve">conomic </w:t>
      </w:r>
      <w:r w:rsidRPr="00147EDE">
        <w:rPr>
          <w:rFonts w:ascii="Arial" w:hAnsi="Arial" w:cs="Arial"/>
        </w:rPr>
        <w:t>D</w:t>
      </w:r>
      <w:r w:rsidR="003D294E">
        <w:rPr>
          <w:rFonts w:ascii="Arial" w:hAnsi="Arial" w:cs="Arial"/>
        </w:rPr>
        <w:t>ispatch (SCED)</w:t>
      </w:r>
      <w:r w:rsidRPr="00147EDE">
        <w:rPr>
          <w:rFonts w:ascii="Arial" w:hAnsi="Arial" w:cs="Arial"/>
        </w:rPr>
        <w:t xml:space="preserve"> based on what the neighboring firm </w:t>
      </w:r>
      <w:r w:rsidR="00282036">
        <w:rPr>
          <w:rFonts w:ascii="Arial" w:hAnsi="Arial" w:cs="Arial"/>
        </w:rPr>
        <w:t xml:space="preserve">(non-CLR) </w:t>
      </w:r>
      <w:r w:rsidRPr="00147EDE">
        <w:rPr>
          <w:rFonts w:ascii="Arial" w:hAnsi="Arial" w:cs="Arial"/>
        </w:rPr>
        <w:t>loads are consuming under their LCPs.</w:t>
      </w:r>
    </w:p>
    <w:p w14:paraId="5C052ED4" w14:textId="7D00E50E" w:rsidR="00472085" w:rsidRPr="00147EDE" w:rsidRDefault="00472085" w:rsidP="003E4AE2">
      <w:pPr>
        <w:spacing w:before="120" w:after="120"/>
        <w:rPr>
          <w:rFonts w:ascii="Arial" w:hAnsi="Arial" w:cs="Arial"/>
        </w:rPr>
      </w:pPr>
      <w:r w:rsidRPr="00147EDE">
        <w:rPr>
          <w:rFonts w:ascii="Arial" w:hAnsi="Arial" w:cs="Arial"/>
        </w:rPr>
        <w:t xml:space="preserve">Second, a similar concern exists for proposed paragraph (9) of Section 4.1.1.1, which obligates the TSP to determine that there are no “unanticipated system impacts” that would prevent a CLR from retiring its CLR registration.  This requirement is </w:t>
      </w:r>
      <w:proofErr w:type="gramStart"/>
      <w:r w:rsidRPr="00147EDE">
        <w:rPr>
          <w:rFonts w:ascii="Arial" w:hAnsi="Arial" w:cs="Arial"/>
        </w:rPr>
        <w:t>overly-broad</w:t>
      </w:r>
      <w:proofErr w:type="gramEnd"/>
      <w:r w:rsidRPr="00147EDE">
        <w:rPr>
          <w:rFonts w:ascii="Arial" w:hAnsi="Arial" w:cs="Arial"/>
        </w:rPr>
        <w:t xml:space="preserve"> and there are no practical ways for a TSP to accomplish this determination absent a </w:t>
      </w:r>
      <w:r w:rsidR="00147EDE" w:rsidRPr="00147EDE">
        <w:rPr>
          <w:rFonts w:ascii="Arial" w:hAnsi="Arial" w:cs="Arial"/>
        </w:rPr>
        <w:t>full-blown</w:t>
      </w:r>
      <w:r w:rsidRPr="00147EDE">
        <w:rPr>
          <w:rFonts w:ascii="Arial" w:hAnsi="Arial" w:cs="Arial"/>
        </w:rPr>
        <w:t xml:space="preserve"> </w:t>
      </w:r>
      <w:r w:rsidR="00073AC8">
        <w:rPr>
          <w:rFonts w:ascii="Arial" w:hAnsi="Arial" w:cs="Arial"/>
        </w:rPr>
        <w:t>planning</w:t>
      </w:r>
      <w:r w:rsidRPr="00147EDE">
        <w:rPr>
          <w:rFonts w:ascii="Arial" w:hAnsi="Arial" w:cs="Arial"/>
        </w:rPr>
        <w:t xml:space="preserve"> study.</w:t>
      </w:r>
      <w:r w:rsidR="00073AC8">
        <w:rPr>
          <w:rFonts w:ascii="Arial" w:hAnsi="Arial" w:cs="Arial"/>
        </w:rPr>
        <w:t xml:space="preserve">  If such a study requirement is desired, the study scope should be clearly articulated and differentiated from the studies that were performed to identify the transmission upgrades necessary to serve the CLR as a firm load during the </w:t>
      </w:r>
      <w:r w:rsidR="00D81DFC">
        <w:rPr>
          <w:rFonts w:ascii="Arial" w:hAnsi="Arial" w:cs="Arial"/>
        </w:rPr>
        <w:t xml:space="preserve">LLIS </w:t>
      </w:r>
      <w:r w:rsidR="00073AC8">
        <w:rPr>
          <w:rFonts w:ascii="Arial" w:hAnsi="Arial" w:cs="Arial"/>
        </w:rPr>
        <w:t>process.</w:t>
      </w:r>
    </w:p>
    <w:p w14:paraId="0EF7F80F" w14:textId="5E14393F" w:rsidR="002337E7" w:rsidRPr="002337E7" w:rsidRDefault="002337E7" w:rsidP="003E4AE2">
      <w:pPr>
        <w:spacing w:before="120" w:after="120"/>
        <w:rPr>
          <w:rFonts w:ascii="Arial" w:hAnsi="Arial" w:cs="Arial"/>
          <w:sz w:val="22"/>
          <w:szCs w:val="22"/>
        </w:rPr>
      </w:pPr>
      <w:r w:rsidRPr="002337E7">
        <w:rPr>
          <w:rFonts w:ascii="Arial" w:hAnsi="Arial" w:cs="Arial"/>
        </w:rPr>
        <w:lastRenderedPageBreak/>
        <w:t xml:space="preserve">Oncor also recommends clarifying that the CLR may begin consuming prior to </w:t>
      </w:r>
      <w:r w:rsidR="000848B6">
        <w:rPr>
          <w:rFonts w:ascii="Arial" w:hAnsi="Arial" w:cs="Arial"/>
        </w:rPr>
        <w:t>the energization</w:t>
      </w:r>
      <w:r w:rsidRPr="002337E7">
        <w:rPr>
          <w:rFonts w:ascii="Arial" w:hAnsi="Arial" w:cs="Arial"/>
        </w:rPr>
        <w:t xml:space="preserve"> of the identified transmission facilities </w:t>
      </w:r>
      <w:r w:rsidR="000848B6">
        <w:rPr>
          <w:rFonts w:ascii="Arial" w:hAnsi="Arial" w:cs="Arial"/>
        </w:rPr>
        <w:t>if it has completed</w:t>
      </w:r>
      <w:r w:rsidRPr="002337E7">
        <w:rPr>
          <w:rFonts w:ascii="Arial" w:hAnsi="Arial" w:cs="Arial"/>
        </w:rPr>
        <w:t xml:space="preserve"> the requirements described in Planning Guide Section 9.6, Initial Energization and Continuing Operation for </w:t>
      </w:r>
      <w:r w:rsidR="00C5639A">
        <w:rPr>
          <w:rFonts w:ascii="Arial" w:hAnsi="Arial" w:cs="Arial"/>
        </w:rPr>
        <w:t>L</w:t>
      </w:r>
      <w:r w:rsidRPr="002337E7">
        <w:rPr>
          <w:rFonts w:ascii="Arial" w:hAnsi="Arial" w:cs="Arial"/>
        </w:rPr>
        <w:t xml:space="preserve">arge Loads, rather than upon completion of the </w:t>
      </w:r>
      <w:r w:rsidR="00A34539">
        <w:rPr>
          <w:rFonts w:ascii="Arial" w:hAnsi="Arial" w:cs="Arial"/>
        </w:rPr>
        <w:t>LLIS</w:t>
      </w:r>
      <w:r w:rsidR="00C5639A">
        <w:rPr>
          <w:rFonts w:ascii="Arial" w:hAnsi="Arial" w:cs="Arial"/>
        </w:rPr>
        <w:t xml:space="preserve"> process</w:t>
      </w:r>
      <w:r w:rsidRPr="002337E7">
        <w:rPr>
          <w:rFonts w:ascii="Arial" w:hAnsi="Arial" w:cs="Arial"/>
        </w:rPr>
        <w:t xml:space="preserve"> as currently proposed</w:t>
      </w:r>
      <w:r w:rsidR="00C5639A">
        <w:rPr>
          <w:rFonts w:ascii="Arial" w:hAnsi="Arial" w:cs="Arial"/>
        </w:rPr>
        <w:t xml:space="preserve"> in paragraph (8) of Section 4.1.1.1</w:t>
      </w:r>
      <w:r w:rsidRPr="002337E7">
        <w:rPr>
          <w:rFonts w:ascii="Arial" w:hAnsi="Arial" w:cs="Arial"/>
        </w:rPr>
        <w:t>.</w:t>
      </w:r>
    </w:p>
    <w:p w14:paraId="240A1F77" w14:textId="17ADBCF6" w:rsidR="00472085" w:rsidRPr="003E4AE2" w:rsidRDefault="00472085" w:rsidP="003E4AE2">
      <w:pPr>
        <w:spacing w:before="120" w:after="120"/>
        <w:rPr>
          <w:rFonts w:ascii="Arial" w:hAnsi="Arial" w:cs="Arial"/>
        </w:rPr>
      </w:pPr>
      <w:r w:rsidRPr="00147EDE">
        <w:rPr>
          <w:rFonts w:ascii="Arial" w:hAnsi="Arial" w:cs="Arial"/>
        </w:rPr>
        <w:t>Finally, it is Oncor’s understanding based on the November Planning Working Group</w:t>
      </w:r>
      <w:r w:rsidR="003E4AE2">
        <w:rPr>
          <w:rFonts w:ascii="Arial" w:hAnsi="Arial" w:cs="Arial"/>
        </w:rPr>
        <w:t xml:space="preserve"> (PLWG)</w:t>
      </w:r>
      <w:r w:rsidRPr="00147EDE">
        <w:rPr>
          <w:rFonts w:ascii="Arial" w:hAnsi="Arial" w:cs="Arial"/>
        </w:rPr>
        <w:t xml:space="preserve"> discussion that there are a multitude of outstanding issues that need to be resolved </w:t>
      </w:r>
      <w:proofErr w:type="gramStart"/>
      <w:r w:rsidRPr="00147EDE">
        <w:rPr>
          <w:rFonts w:ascii="Arial" w:hAnsi="Arial" w:cs="Arial"/>
        </w:rPr>
        <w:t>in order for</w:t>
      </w:r>
      <w:proofErr w:type="gramEnd"/>
      <w:r w:rsidRPr="00147EDE">
        <w:rPr>
          <w:rFonts w:ascii="Arial" w:hAnsi="Arial" w:cs="Arial"/>
        </w:rPr>
        <w:t xml:space="preserve"> this PGRR to proceed to the voting bodies, including </w:t>
      </w:r>
      <w:proofErr w:type="gramStart"/>
      <w:r w:rsidRPr="00147EDE">
        <w:rPr>
          <w:rFonts w:ascii="Arial" w:hAnsi="Arial" w:cs="Arial"/>
        </w:rPr>
        <w:t>a number of</w:t>
      </w:r>
      <w:proofErr w:type="gramEnd"/>
      <w:r w:rsidRPr="00147EDE">
        <w:rPr>
          <w:rFonts w:ascii="Arial" w:hAnsi="Arial" w:cs="Arial"/>
        </w:rPr>
        <w:t xml:space="preserve"> issues raised by ERCOT.  Oncor supports PGRR134 remaining tabled at PLWG to allow adequate time for </w:t>
      </w:r>
      <w:r w:rsidR="003E4AE2">
        <w:rPr>
          <w:rFonts w:ascii="Arial" w:hAnsi="Arial" w:cs="Arial"/>
        </w:rPr>
        <w:t>M</w:t>
      </w:r>
      <w:r w:rsidRPr="00147EDE">
        <w:rPr>
          <w:rFonts w:ascii="Arial" w:hAnsi="Arial" w:cs="Arial"/>
        </w:rPr>
        <w:t xml:space="preserve">arket </w:t>
      </w:r>
      <w:r w:rsidR="003E4AE2">
        <w:rPr>
          <w:rFonts w:ascii="Arial" w:hAnsi="Arial" w:cs="Arial"/>
        </w:rPr>
        <w:t>P</w:t>
      </w:r>
      <w:r w:rsidRPr="00147EDE">
        <w:rPr>
          <w:rFonts w:ascii="Arial" w:hAnsi="Arial" w:cs="Arial"/>
        </w:rPr>
        <w:t>articipant and ERCOT redline comments to be submitted and evaluated.  Oncor will provide additional comments as these issues are presented via redline comments, to the extent that they affect TSP issues.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E7BF7ED" w14:textId="77777777" w:rsidTr="00366799">
        <w:trPr>
          <w:trHeight w:val="350"/>
        </w:trPr>
        <w:tc>
          <w:tcPr>
            <w:tcW w:w="10440" w:type="dxa"/>
            <w:tcBorders>
              <w:bottom w:val="single" w:sz="4" w:space="0" w:color="auto"/>
            </w:tcBorders>
            <w:shd w:val="clear" w:color="auto" w:fill="FFFFFF"/>
            <w:vAlign w:val="center"/>
          </w:tcPr>
          <w:p w14:paraId="7B30E988" w14:textId="77777777" w:rsidR="00FF5E88" w:rsidRDefault="00FF5E88" w:rsidP="00366799">
            <w:pPr>
              <w:pStyle w:val="Header"/>
              <w:jc w:val="center"/>
            </w:pPr>
            <w:r>
              <w:t>Revised Cover Page Language</w:t>
            </w:r>
          </w:p>
        </w:tc>
      </w:tr>
    </w:tbl>
    <w:p w14:paraId="7E303ECB" w14:textId="5574EA8D" w:rsidR="00152993" w:rsidRDefault="00152993" w:rsidP="0060204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2041" w:rsidRPr="00602041" w14:paraId="36308B22" w14:textId="77777777" w:rsidTr="00B20BEF">
        <w:trPr>
          <w:trHeight w:val="518"/>
        </w:trPr>
        <w:tc>
          <w:tcPr>
            <w:tcW w:w="2880" w:type="dxa"/>
            <w:tcBorders>
              <w:bottom w:val="single" w:sz="4" w:space="0" w:color="auto"/>
            </w:tcBorders>
            <w:shd w:val="clear" w:color="auto" w:fill="FFFFFF"/>
            <w:vAlign w:val="center"/>
          </w:tcPr>
          <w:p w14:paraId="7E082DB7" w14:textId="77777777" w:rsidR="00602041" w:rsidRPr="00602041" w:rsidRDefault="00602041" w:rsidP="00602041">
            <w:pPr>
              <w:tabs>
                <w:tab w:val="center" w:pos="4320"/>
                <w:tab w:val="right" w:pos="8640"/>
              </w:tabs>
              <w:rPr>
                <w:rFonts w:ascii="Arial" w:hAnsi="Arial"/>
                <w:b/>
                <w:bCs/>
              </w:rPr>
            </w:pPr>
            <w:r w:rsidRPr="00602041">
              <w:rPr>
                <w:rFonts w:ascii="Arial" w:hAnsi="Arial"/>
                <w:b/>
                <w:bCs/>
              </w:rPr>
              <w:t>Revision Description</w:t>
            </w:r>
          </w:p>
        </w:tc>
        <w:tc>
          <w:tcPr>
            <w:tcW w:w="7560" w:type="dxa"/>
            <w:tcBorders>
              <w:bottom w:val="single" w:sz="4" w:space="0" w:color="auto"/>
            </w:tcBorders>
            <w:vAlign w:val="center"/>
          </w:tcPr>
          <w:p w14:paraId="2CC4E3EF" w14:textId="58BBFA80" w:rsidR="00A66484" w:rsidRDefault="00602041" w:rsidP="00A66484">
            <w:pPr>
              <w:pBdr>
                <w:top w:val="nil"/>
                <w:left w:val="nil"/>
                <w:bottom w:val="nil"/>
                <w:right w:val="nil"/>
                <w:between w:val="nil"/>
              </w:pBdr>
              <w:spacing w:before="120" w:after="120"/>
              <w:rPr>
                <w:color w:val="000000"/>
              </w:rPr>
            </w:pPr>
            <w:r w:rsidRPr="00602041">
              <w:rPr>
                <w:rFonts w:ascii="Arial" w:hAnsi="Arial"/>
              </w:rPr>
              <w:t xml:space="preserve">This PGRR </w:t>
            </w:r>
            <w:r w:rsidRPr="00602041">
              <w:rPr>
                <w:rFonts w:ascii="Arial" w:hAnsi="Arial"/>
                <w:color w:val="000000"/>
              </w:rPr>
              <w:t xml:space="preserve">allows Interconnecting Large Load Entities (ILLEs) to </w:t>
            </w:r>
            <w:ins w:id="0" w:author="Joint Commenters 111425" w:date="2025-11-14T11:02:00Z">
              <w:r w:rsidR="00A66484">
                <w:rPr>
                  <w:rFonts w:ascii="Arial" w:eastAsia="Arial" w:hAnsi="Arial" w:cs="Arial"/>
                  <w:color w:val="000000"/>
                </w:rPr>
                <w:t xml:space="preserve">be provisionally energized after completion of the Large Load Interconnection Study (LLIS), when the load is registered </w:t>
              </w:r>
            </w:ins>
            <w:ins w:id="1" w:author="Joint Commenters 111425" w:date="2025-11-14T13:38:00Z">
              <w:r w:rsidR="003B4BDE">
                <w:rPr>
                  <w:rFonts w:ascii="Arial" w:eastAsia="Arial" w:hAnsi="Arial" w:cs="Arial"/>
                  <w:color w:val="000000"/>
                </w:rPr>
                <w:t xml:space="preserve">to </w:t>
              </w:r>
            </w:ins>
            <w:ins w:id="2" w:author="Joint Commenters 111425" w:date="2025-11-14T11:02:00Z">
              <w:r w:rsidR="00A66484">
                <w:rPr>
                  <w:rFonts w:ascii="Arial" w:eastAsia="Arial" w:hAnsi="Arial" w:cs="Arial"/>
                  <w:color w:val="000000"/>
                </w:rPr>
                <w:t>operat</w:t>
              </w:r>
            </w:ins>
            <w:ins w:id="3" w:author="Joint Commenters 111425" w:date="2025-11-14T13:38:00Z">
              <w:r w:rsidR="003B4BDE">
                <w:rPr>
                  <w:rFonts w:ascii="Arial" w:eastAsia="Arial" w:hAnsi="Arial" w:cs="Arial"/>
                  <w:color w:val="000000"/>
                </w:rPr>
                <w:t>e</w:t>
              </w:r>
            </w:ins>
            <w:ins w:id="4" w:author="Joint Commenters 111425" w:date="2025-11-14T11:02:00Z">
              <w:r w:rsidR="00A66484">
                <w:rPr>
                  <w:rFonts w:ascii="Arial" w:eastAsia="Arial" w:hAnsi="Arial" w:cs="Arial"/>
                  <w:color w:val="000000"/>
                </w:rPr>
                <w:t xml:space="preserve"> as a nodal, SCED-dispatchable Controllable Load Resource (CLR) under NPRR1188. Planning remains unchanged: LLIS identifies the transmission facilities required to provide firm service, and those upgrades </w:t>
              </w:r>
              <w:proofErr w:type="gramStart"/>
              <w:r w:rsidR="00A66484">
                <w:rPr>
                  <w:rFonts w:ascii="Arial" w:eastAsia="Arial" w:hAnsi="Arial" w:cs="Arial"/>
                  <w:color w:val="000000"/>
                </w:rPr>
                <w:t>continue on</w:t>
              </w:r>
              <w:proofErr w:type="gramEnd"/>
              <w:r w:rsidR="00A66484">
                <w:rPr>
                  <w:rFonts w:ascii="Arial" w:eastAsia="Arial" w:hAnsi="Arial" w:cs="Arial"/>
                  <w:color w:val="000000"/>
                </w:rPr>
                <w:t xml:space="preserve"> normal timelines.</w:t>
              </w:r>
            </w:ins>
            <w:ins w:id="5" w:author="Joint Commenters 111425" w:date="2025-11-14T11:03:00Z">
              <w:r w:rsidR="00A66484">
                <w:rPr>
                  <w:color w:val="000000"/>
                </w:rPr>
                <w:t xml:space="preserve">  </w:t>
              </w:r>
            </w:ins>
          </w:p>
          <w:p w14:paraId="47EC78E3" w14:textId="63E6EAA7" w:rsidR="00A66484" w:rsidRDefault="00A66484" w:rsidP="00A66484">
            <w:pPr>
              <w:pBdr>
                <w:top w:val="nil"/>
                <w:left w:val="nil"/>
                <w:bottom w:val="nil"/>
                <w:right w:val="nil"/>
                <w:between w:val="nil"/>
              </w:pBdr>
              <w:spacing w:before="120" w:after="120"/>
              <w:rPr>
                <w:ins w:id="6" w:author="Joint Commenters 111425" w:date="2025-11-14T11:03:00Z"/>
                <w:rFonts w:ascii="Arial" w:eastAsia="Arial" w:hAnsi="Arial" w:cs="Arial"/>
                <w:strike/>
                <w:color w:val="000000"/>
              </w:rPr>
            </w:pPr>
            <w:ins w:id="7" w:author="Joint Commenters 111425" w:date="2025-11-14T11:03:00Z">
              <w:r>
                <w:rPr>
                  <w:rFonts w:ascii="Arial" w:eastAsia="Arial" w:hAnsi="Arial" w:cs="Arial"/>
                  <w:color w:val="333333"/>
                </w:rPr>
                <w:t xml:space="preserve">In Real-Time operations, SCED governs CLR consumption; if curtailment is required for transmission security and CLR Energy Bids are insufficient, ERCOT may direct the TSP to curtail the load (including use of disconnects/breakers).  Interconnection Reliability Operating Limits (IROLs) or other non-thermal limits that cannot be resolved by CLR redispatch and require completed of projects identified in the LLIS will gate provisional energization.  </w:t>
              </w:r>
            </w:ins>
          </w:p>
          <w:p w14:paraId="1ACEBDF8" w14:textId="55E68A89" w:rsidR="00602041" w:rsidRPr="00602041" w:rsidDel="00A66484" w:rsidRDefault="00602041" w:rsidP="00A66484">
            <w:pPr>
              <w:spacing w:before="120" w:after="120"/>
              <w:rPr>
                <w:del w:id="8" w:author="Joint Commenters 111425" w:date="2025-11-14T11:03:00Z"/>
                <w:rFonts w:ascii="Arial" w:hAnsi="Arial"/>
                <w:color w:val="000000"/>
              </w:rPr>
            </w:pPr>
            <w:del w:id="9" w:author="Joint Commenters 111425" w:date="2025-11-14T11:03:00Z">
              <w:r w:rsidRPr="00602041" w:rsidDel="00A66484">
                <w:rPr>
                  <w:rFonts w:ascii="Arial" w:hAnsi="Arial"/>
                  <w:color w:val="000000"/>
                </w:rPr>
                <w:delText xml:space="preserve">submit an NPRR1188-compliant Controllable Load Resources (CLR) election  to the reviewing Transmission Service Provider (TSP). TSPs treat the election as a CLR Election Study input, model the site as an NPRR1188-compliant CLR, and may authorize earlier energization when constraints can be mitigated by dispatch down to the CLR Low Power Consumption (LPC), which may equal zero for the CLR.  All Load would still be studied for delivery of their full capacity with timelines for firm network service outlined in the Load Commissioning Plan (LCP). </w:delText>
              </w:r>
            </w:del>
          </w:p>
          <w:p w14:paraId="085A8992" w14:textId="4A6C09B8" w:rsidR="00602041" w:rsidRPr="00602041" w:rsidDel="00A66484" w:rsidRDefault="00602041" w:rsidP="00A66484">
            <w:pPr>
              <w:spacing w:before="120" w:after="120"/>
              <w:rPr>
                <w:del w:id="10" w:author="Joint Commenters 111425" w:date="2025-11-14T11:03:00Z"/>
                <w:rFonts w:ascii="Arial" w:hAnsi="Arial"/>
                <w:color w:val="000000"/>
              </w:rPr>
            </w:pPr>
            <w:del w:id="11" w:author="Joint Commenters 111425" w:date="2025-11-14T11:03:00Z">
              <w:r w:rsidRPr="00602041" w:rsidDel="00A66484">
                <w:rPr>
                  <w:rFonts w:ascii="Arial" w:hAnsi="Arial"/>
                  <w:color w:val="000000"/>
                </w:rPr>
                <w:delText>Additionally, this PGRR directs that each proposed Large Load that elects to be studied as a CLR will be studied using the</w:delText>
              </w:r>
              <w:r w:rsidRPr="00602041" w:rsidDel="00A66484">
                <w:rPr>
                  <w:rFonts w:ascii="Arial" w:hAnsi="Arial"/>
                </w:rPr>
                <w:delText xml:space="preserve"> </w:delText>
              </w:r>
              <w:r w:rsidRPr="00602041" w:rsidDel="00A66484">
                <w:rPr>
                  <w:rFonts w:ascii="Arial" w:hAnsi="Arial"/>
                  <w:bCs/>
                </w:rPr>
                <w:delText xml:space="preserve">LPC and Maximum Power Consumption (MPC) provided as part of project information described in Section 9.2.2, Submission of Large Load Project Information and Initiation of the Large Load Interconnection </w:delText>
              </w:r>
              <w:r w:rsidRPr="00602041" w:rsidDel="00A66484">
                <w:rPr>
                  <w:rFonts w:ascii="Arial" w:hAnsi="Arial"/>
                  <w:bCs/>
                </w:rPr>
                <w:lastRenderedPageBreak/>
                <w:delText xml:space="preserve">Study (LLIS).  </w:delText>
              </w:r>
              <w:r w:rsidRPr="00602041" w:rsidDel="00A66484">
                <w:rPr>
                  <w:rFonts w:ascii="Arial" w:hAnsi="Arial"/>
                  <w:color w:val="000000"/>
                </w:rPr>
                <w:delText xml:space="preserve">It further directs that for the purposes of the Large Load Interconnection Study Methodology, CLRs will be studied assuming registration and qualification under NPRR1188 or any successor provision.  </w:delText>
              </w:r>
            </w:del>
          </w:p>
          <w:p w14:paraId="145C5B8A" w14:textId="771A3E15" w:rsidR="00602041" w:rsidRPr="00602041" w:rsidRDefault="00602041" w:rsidP="00A66484">
            <w:pPr>
              <w:spacing w:before="120" w:after="120"/>
              <w:rPr>
                <w:rFonts w:ascii="Arial" w:hAnsi="Arial"/>
                <w:color w:val="000000"/>
              </w:rPr>
            </w:pPr>
            <w:del w:id="12" w:author="Joint Commenters 111425" w:date="2025-11-14T11:03:00Z">
              <w:r w:rsidRPr="00602041" w:rsidDel="00A66484">
                <w:rPr>
                  <w:rFonts w:ascii="Arial" w:hAnsi="Arial"/>
                  <w:color w:val="000000"/>
                </w:rPr>
                <w:delText xml:space="preserve">Finally, this PGRR prohibits a CLR from using this program if it would impair a previously submitted Large Load’s requested energization date or energization capacity and that </w:delText>
              </w:r>
              <w:r w:rsidRPr="00602041" w:rsidDel="00A66484">
                <w:rPr>
                  <w:rFonts w:ascii="Arial" w:eastAsia="Segoe UI" w:hAnsi="Arial"/>
                  <w:color w:val="333333"/>
                </w:rPr>
                <w:delText>ERCOT may specify Interconnection Reliability Operating Limits (IROLs) or other reliability related transmission limits which cannot be resolved with CLR dispatch.</w:delText>
              </w:r>
            </w:del>
          </w:p>
        </w:tc>
      </w:tr>
      <w:tr w:rsidR="00602041" w:rsidRPr="00625E5D" w14:paraId="4C0EF1C4" w14:textId="77777777" w:rsidTr="00602041">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129017" w14:textId="77777777" w:rsidR="00602041" w:rsidRPr="00602041" w:rsidRDefault="00602041" w:rsidP="00602041">
            <w:pPr>
              <w:rPr>
                <w:rFonts w:ascii="Arial" w:hAnsi="Arial"/>
                <w:b/>
                <w:bCs/>
              </w:rPr>
            </w:pPr>
            <w:r w:rsidRPr="00602041">
              <w:rPr>
                <w:rFonts w:ascii="Arial" w:hAnsi="Arial"/>
                <w:b/>
                <w:bCs/>
              </w:rPr>
              <w:lastRenderedPageBreak/>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142EA0EB" w14:textId="77777777" w:rsidR="00602041" w:rsidRPr="00602041" w:rsidRDefault="00602041" w:rsidP="00A66484">
            <w:pPr>
              <w:spacing w:before="120" w:after="120"/>
              <w:rPr>
                <w:rFonts w:ascii="Arial" w:hAnsi="Arial"/>
              </w:rPr>
            </w:pPr>
            <w:r w:rsidRPr="00602041">
              <w:rPr>
                <w:rFonts w:ascii="Arial" w:hAnsi="Arial"/>
              </w:rPr>
              <w:t>NPRR1188, approved by the Public Utility Commission of Texas (PUCT) in November 2024 with a 12–</w:t>
            </w:r>
            <w:proofErr w:type="gramStart"/>
            <w:r w:rsidRPr="00602041">
              <w:rPr>
                <w:rFonts w:ascii="Arial" w:hAnsi="Arial"/>
              </w:rPr>
              <w:t>24 month</w:t>
            </w:r>
            <w:proofErr w:type="gramEnd"/>
            <w:r w:rsidRPr="00602041">
              <w:rPr>
                <w:rFonts w:ascii="Arial" w:hAnsi="Arial"/>
              </w:rPr>
              <w:t xml:space="preserve"> implementation window, changes dispatch and pricing for CLRs that are not Aggregate Load Resources (ALRs), to advance utilization of Load Resources for grid reliability.  It focuses on market design and technical measures that make price signals to load transparent.  The approved description states that Resources will be dispatched “using their locational nodal shift factor,” which “is essential for efficient congestion management.”  ILLEs that elect CLR status must be </w:t>
            </w:r>
            <w:proofErr w:type="gramStart"/>
            <w:r w:rsidRPr="00602041">
              <w:rPr>
                <w:rFonts w:ascii="Arial" w:hAnsi="Arial"/>
              </w:rPr>
              <w:t>assigned</w:t>
            </w:r>
            <w:proofErr w:type="gramEnd"/>
            <w:r w:rsidRPr="00602041">
              <w:rPr>
                <w:rFonts w:ascii="Arial" w:hAnsi="Arial"/>
              </w:rPr>
              <w:t xml:space="preserve"> a Resource Node Settlement Point and must follow Security-Constrained Economic Dispatch (SCED) Base Points while consuming; OUTL may be telemetered only when the CLR is truly out and consuming 0 MW.</w:t>
            </w:r>
          </w:p>
          <w:p w14:paraId="5BE013B0" w14:textId="624FAAB1" w:rsidR="00602041" w:rsidRPr="00602041" w:rsidRDefault="00602041" w:rsidP="00A66484">
            <w:pPr>
              <w:spacing w:before="120" w:after="120"/>
              <w:rPr>
                <w:rFonts w:ascii="Arial" w:hAnsi="Arial"/>
              </w:rPr>
            </w:pPr>
            <w:r w:rsidRPr="00602041">
              <w:rPr>
                <w:rFonts w:ascii="Arial" w:hAnsi="Arial"/>
              </w:rPr>
              <w:t>ERCOT has now created a durable incentive for loads to contribute to reliability as CLRs. To close the loop for successful reliability, load energization, and Customer outcomes for all loads constrained by base case and N-1 violations today</w:t>
            </w:r>
            <w:del w:id="13" w:author="Joint Commenters 111425" w:date="2025-11-14T11:04:00Z">
              <w:r w:rsidRPr="00602041" w:rsidDel="00A66484">
                <w:rPr>
                  <w:rFonts w:ascii="Arial" w:hAnsi="Arial"/>
                </w:rPr>
                <w:delText>, interconnection studies should recognize the same mechanics to solve constraints that bind in load studies which will govern how these Resources will be re-dispatched to solve transmission constraints in Real-Time operations</w:delText>
              </w:r>
            </w:del>
            <w:r w:rsidRPr="00602041">
              <w:rPr>
                <w:rFonts w:ascii="Arial" w:hAnsi="Arial"/>
              </w:rPr>
              <w:t>.</w:t>
            </w:r>
            <w:ins w:id="14" w:author="Joint Commenters 111425" w:date="2025-11-14T11:05:00Z">
              <w:r w:rsidR="00A66484">
                <w:rPr>
                  <w:rFonts w:ascii="Arial" w:hAnsi="Arial"/>
                </w:rPr>
                <w:t xml:space="preserve">  </w:t>
              </w:r>
              <w:r w:rsidR="00A66484">
                <w:rPr>
                  <w:rFonts w:ascii="Arial" w:eastAsia="Arial" w:hAnsi="Arial" w:cs="Arial"/>
                  <w:color w:val="000000"/>
                </w:rPr>
                <w:t xml:space="preserve">The Planning Guide should specify a consistent, repeatable provisional energization solution to bridge between the outcome of </w:t>
              </w:r>
            </w:ins>
            <w:ins w:id="15" w:author="Joint Commenters 111425" w:date="2025-11-14T11:06:00Z">
              <w:r w:rsidR="00A66484">
                <w:rPr>
                  <w:rFonts w:ascii="Arial" w:eastAsia="Arial" w:hAnsi="Arial" w:cs="Arial"/>
                  <w:color w:val="000000"/>
                </w:rPr>
                <w:t>LLIS</w:t>
              </w:r>
            </w:ins>
            <w:ins w:id="16" w:author="Joint Commenters 111425" w:date="2025-11-14T11:05:00Z">
              <w:r w:rsidR="00A66484">
                <w:rPr>
                  <w:rFonts w:ascii="Arial" w:eastAsia="Arial" w:hAnsi="Arial" w:cs="Arial"/>
                  <w:color w:val="000000"/>
                </w:rPr>
                <w:t>s and early energization of a CLR pending firm transmission upgrades</w:t>
              </w:r>
            </w:ins>
            <w:ins w:id="17" w:author="Joint Commenters 111425" w:date="2025-11-14T13:39:00Z">
              <w:r w:rsidR="00CF2B24">
                <w:rPr>
                  <w:rFonts w:ascii="Arial" w:eastAsia="Arial" w:hAnsi="Arial" w:cs="Arial"/>
                  <w:color w:val="000000"/>
                </w:rPr>
                <w:t>;</w:t>
              </w:r>
            </w:ins>
            <w:ins w:id="18" w:author="Joint Commenters 111425" w:date="2025-11-14T11:05:00Z">
              <w:r w:rsidR="00A66484">
                <w:rPr>
                  <w:rFonts w:ascii="Arial" w:eastAsia="Arial" w:hAnsi="Arial" w:cs="Arial"/>
                  <w:color w:val="000000"/>
                </w:rPr>
                <w:t xml:space="preserve"> provided the load is registered </w:t>
              </w:r>
            </w:ins>
            <w:ins w:id="19" w:author="Joint Commenters 111425" w:date="2025-11-14T13:38:00Z">
              <w:r w:rsidR="00222AF4">
                <w:rPr>
                  <w:rFonts w:ascii="Arial" w:eastAsia="Arial" w:hAnsi="Arial" w:cs="Arial"/>
                  <w:color w:val="000000"/>
                </w:rPr>
                <w:t>to</w:t>
              </w:r>
            </w:ins>
            <w:ins w:id="20" w:author="Joint Commenters 111425" w:date="2025-11-14T11:05:00Z">
              <w:r w:rsidR="00A66484">
                <w:rPr>
                  <w:rFonts w:ascii="Arial" w:eastAsia="Arial" w:hAnsi="Arial" w:cs="Arial"/>
                  <w:color w:val="000000"/>
                </w:rPr>
                <w:t xml:space="preserve"> operat</w:t>
              </w:r>
            </w:ins>
            <w:ins w:id="21" w:author="Joint Commenters 111425" w:date="2025-11-14T13:38:00Z">
              <w:r w:rsidR="00222AF4">
                <w:rPr>
                  <w:rFonts w:ascii="Arial" w:eastAsia="Arial" w:hAnsi="Arial" w:cs="Arial"/>
                  <w:color w:val="000000"/>
                </w:rPr>
                <w:t>e</w:t>
              </w:r>
            </w:ins>
            <w:ins w:id="22" w:author="Joint Commenters 111425" w:date="2025-11-14T11:05:00Z">
              <w:r w:rsidR="00A66484">
                <w:rPr>
                  <w:rFonts w:ascii="Arial" w:eastAsia="Arial" w:hAnsi="Arial" w:cs="Arial"/>
                  <w:color w:val="000000"/>
                </w:rPr>
                <w:t xml:space="preserve"> as a nodal, SCED-dispatchable CLR with certain caveats designed to protect reliability outcomes, the CLR should be permitted earlier energization. </w:t>
              </w:r>
            </w:ins>
            <w:r w:rsidRPr="00602041">
              <w:rPr>
                <w:rFonts w:ascii="Arial" w:hAnsi="Arial"/>
              </w:rPr>
              <w:t xml:space="preserve"> </w:t>
            </w:r>
          </w:p>
          <w:p w14:paraId="3E60293E" w14:textId="705D44C2" w:rsidR="00602041" w:rsidRPr="00602041" w:rsidRDefault="00602041" w:rsidP="00602041">
            <w:pPr>
              <w:rPr>
                <w:rFonts w:ascii="Arial" w:hAnsi="Arial"/>
              </w:rPr>
            </w:pPr>
            <w:r w:rsidRPr="00602041">
              <w:rPr>
                <w:rFonts w:ascii="Arial" w:hAnsi="Arial"/>
              </w:rPr>
              <w:t xml:space="preserve">Allowing new loads to be studied as CLRs today increases planning efficiency and targets </w:t>
            </w:r>
            <w:ins w:id="23" w:author="Joint Commenters 111425" w:date="2025-11-14T11:06:00Z">
              <w:r w:rsidR="00A66484">
                <w:rPr>
                  <w:rFonts w:ascii="Arial" w:hAnsi="Arial"/>
                </w:rPr>
                <w:t xml:space="preserve">earlier justification of </w:t>
              </w:r>
            </w:ins>
            <w:r w:rsidRPr="00602041">
              <w:rPr>
                <w:rFonts w:ascii="Arial" w:hAnsi="Arial"/>
              </w:rPr>
              <w:t>ratepayer funded transmission upgrade</w:t>
            </w:r>
            <w:ins w:id="24" w:author="Joint Commenters 111425" w:date="2025-11-14T11:06:00Z">
              <w:r w:rsidR="00A66484">
                <w:rPr>
                  <w:rFonts w:ascii="Arial" w:hAnsi="Arial"/>
                </w:rPr>
                <w:t>s</w:t>
              </w:r>
            </w:ins>
            <w:r w:rsidRPr="00602041">
              <w:rPr>
                <w:rFonts w:ascii="Arial" w:hAnsi="Arial"/>
              </w:rPr>
              <w:t>, while giving loads faster energization with delivery risk borne by the Customer that chose to do so.  This approach aligns with NPRR1188’s CLR operational framework and should be in force before any electing load studied now is energized.</w:t>
            </w:r>
          </w:p>
          <w:p w14:paraId="0A1B155B" w14:textId="0578630B" w:rsidR="00602041" w:rsidRPr="00602041" w:rsidRDefault="00602041" w:rsidP="00A66484">
            <w:pPr>
              <w:spacing w:before="120" w:after="120"/>
              <w:rPr>
                <w:rFonts w:ascii="Arial" w:hAnsi="Arial"/>
              </w:rPr>
            </w:pPr>
            <w:r w:rsidRPr="00602041">
              <w:rPr>
                <w:rFonts w:ascii="Arial" w:hAnsi="Arial"/>
              </w:rPr>
              <w:lastRenderedPageBreak/>
              <w:t>On October 23, 2025, ERCOT presentation at the PUCT Open Meeting emphasized need to accelerate the implementation of NPRR1188 immediately after RTC effort.  ERCOT stated that “Large Loads which are flexible could utilize available transmission capacity if they are willing to curtail under certain conditions.”  It is urgent that this PGRR advance in parallel to ensure seamless integration and planning alignment.</w:t>
            </w:r>
            <w:ins w:id="25" w:author="Joint Commenters 111425" w:date="2025-11-14T11:07:00Z">
              <w:r w:rsidR="00A66484">
                <w:rPr>
                  <w:rFonts w:ascii="Arial" w:hAnsi="Arial"/>
                </w:rPr>
                <w:t xml:space="preserve">  </w:t>
              </w:r>
              <w:r w:rsidR="00A66484">
                <w:rPr>
                  <w:rFonts w:ascii="Arial" w:eastAsia="Arial" w:hAnsi="Arial" w:cs="Arial"/>
                  <w:color w:val="000000"/>
                </w:rPr>
                <w:t>Advancing this PGRR in parallel ensures planning alignment with NPRR1188: LLIS remains the firm planning basis, provisional energization is permitted only for nodal CLRs, SCED governs dispatch and curtailment in Real-Time, and IROLs or other limits requiring project upgrades identified in the LLIS will gate provisional energization.</w:t>
              </w:r>
            </w:ins>
          </w:p>
        </w:tc>
      </w:tr>
    </w:tbl>
    <w:p w14:paraId="6E8B0236" w14:textId="77777777" w:rsidR="002C3B5D" w:rsidRDefault="002C3B5D" w:rsidP="002C3B5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3B5D" w14:paraId="7D79700C" w14:textId="77777777" w:rsidTr="001F2F65">
        <w:trPr>
          <w:trHeight w:val="350"/>
        </w:trPr>
        <w:tc>
          <w:tcPr>
            <w:tcW w:w="10440" w:type="dxa"/>
            <w:tcBorders>
              <w:bottom w:val="single" w:sz="4" w:space="0" w:color="auto"/>
            </w:tcBorders>
            <w:shd w:val="clear" w:color="auto" w:fill="FFFFFF"/>
            <w:vAlign w:val="center"/>
          </w:tcPr>
          <w:p w14:paraId="65E0D5DD" w14:textId="77777777" w:rsidR="002C3B5D" w:rsidRDefault="002C3B5D" w:rsidP="001F2F65">
            <w:pPr>
              <w:pStyle w:val="Header"/>
              <w:jc w:val="center"/>
            </w:pPr>
            <w:r>
              <w:t>Market Rules Notes</w:t>
            </w:r>
          </w:p>
        </w:tc>
      </w:tr>
    </w:tbl>
    <w:p w14:paraId="111EFB87" w14:textId="796360F1" w:rsidR="002C3B5D" w:rsidRPr="002C3B5D" w:rsidRDefault="002C3B5D" w:rsidP="002C3B5D">
      <w:pPr>
        <w:tabs>
          <w:tab w:val="num" w:pos="0"/>
        </w:tabs>
        <w:spacing w:before="120" w:after="120"/>
        <w:rPr>
          <w:rFonts w:ascii="Arial" w:hAnsi="Arial" w:cs="Arial"/>
        </w:rPr>
      </w:pPr>
      <w:r w:rsidRPr="002C3B5D">
        <w:rPr>
          <w:rFonts w:ascii="Arial" w:hAnsi="Arial" w:cs="Arial"/>
        </w:rPr>
        <w:t xml:space="preserve">Please note the baseline </w:t>
      </w:r>
      <w:r>
        <w:rPr>
          <w:rFonts w:ascii="Arial" w:hAnsi="Arial" w:cs="Arial"/>
        </w:rPr>
        <w:t>Planning Guide</w:t>
      </w:r>
      <w:r w:rsidRPr="002C3B5D">
        <w:rPr>
          <w:rFonts w:ascii="Arial" w:hAnsi="Arial" w:cs="Arial"/>
        </w:rPr>
        <w:t xml:space="preserve"> language in the following section(s) has been updated to reflect the incorporation of the following </w:t>
      </w:r>
      <w:r>
        <w:rPr>
          <w:rFonts w:ascii="Arial" w:hAnsi="Arial" w:cs="Arial"/>
        </w:rPr>
        <w:t>PGRR</w:t>
      </w:r>
      <w:r w:rsidRPr="002C3B5D">
        <w:rPr>
          <w:rFonts w:ascii="Arial" w:hAnsi="Arial" w:cs="Arial"/>
        </w:rPr>
        <w:t xml:space="preserve">(s) into the </w:t>
      </w:r>
      <w:r>
        <w:rPr>
          <w:rFonts w:ascii="Arial" w:hAnsi="Arial" w:cs="Arial"/>
        </w:rPr>
        <w:t>Planning Guide</w:t>
      </w:r>
      <w:r w:rsidRPr="002C3B5D">
        <w:rPr>
          <w:rFonts w:ascii="Arial" w:hAnsi="Arial" w:cs="Arial"/>
        </w:rPr>
        <w:t>:</w:t>
      </w:r>
    </w:p>
    <w:p w14:paraId="6CA42768" w14:textId="799FD565" w:rsidR="002C3B5D" w:rsidRPr="002C3B5D" w:rsidRDefault="002C3B5D" w:rsidP="002C3B5D">
      <w:pPr>
        <w:numPr>
          <w:ilvl w:val="0"/>
          <w:numId w:val="6"/>
        </w:numPr>
        <w:rPr>
          <w:rFonts w:ascii="Arial" w:eastAsia="SimSun" w:hAnsi="Arial" w:cs="Arial"/>
        </w:rPr>
      </w:pPr>
      <w:r>
        <w:rPr>
          <w:rFonts w:ascii="Arial" w:eastAsia="SimSun" w:hAnsi="Arial" w:cs="Arial"/>
        </w:rPr>
        <w:t xml:space="preserve">PGRR118, </w:t>
      </w:r>
      <w:r w:rsidRPr="002C3B5D">
        <w:rPr>
          <w:rFonts w:ascii="Arial" w:eastAsia="SimSun" w:hAnsi="Arial" w:cs="Arial"/>
        </w:rPr>
        <w:t>Related to NPRR1246, Energy Storage Resource Terminology Alignment for the Single-Model Era (unboxed 12/5/25)</w:t>
      </w:r>
    </w:p>
    <w:p w14:paraId="7088B7EA" w14:textId="5291C9B7" w:rsidR="002C3B5D" w:rsidRDefault="002C3B5D" w:rsidP="002C3B5D">
      <w:pPr>
        <w:numPr>
          <w:ilvl w:val="1"/>
          <w:numId w:val="6"/>
        </w:numPr>
        <w:rPr>
          <w:rFonts w:ascii="Arial" w:eastAsia="SimSun" w:hAnsi="Arial" w:cs="Arial"/>
        </w:rPr>
      </w:pPr>
      <w:r w:rsidRPr="002C3B5D">
        <w:rPr>
          <w:rFonts w:ascii="Arial" w:eastAsia="SimSun" w:hAnsi="Arial" w:cs="Arial"/>
        </w:rPr>
        <w:t xml:space="preserve">Section </w:t>
      </w:r>
      <w:r>
        <w:rPr>
          <w:rFonts w:ascii="Arial" w:eastAsia="SimSun" w:hAnsi="Arial" w:cs="Arial"/>
        </w:rPr>
        <w:t>2</w:t>
      </w:r>
      <w:r w:rsidRPr="002C3B5D">
        <w:rPr>
          <w:rFonts w:ascii="Arial" w:eastAsia="SimSun" w:hAnsi="Arial" w:cs="Arial"/>
        </w:rPr>
        <w:t>.1</w:t>
      </w:r>
    </w:p>
    <w:p w14:paraId="62B7BAE7" w14:textId="6BFA1F5E" w:rsidR="002C3B5D" w:rsidRPr="002C3B5D" w:rsidRDefault="002C3B5D" w:rsidP="002C3B5D">
      <w:pPr>
        <w:numPr>
          <w:ilvl w:val="1"/>
          <w:numId w:val="6"/>
        </w:numPr>
        <w:spacing w:after="120"/>
        <w:rPr>
          <w:rFonts w:ascii="Arial" w:eastAsia="SimSun" w:hAnsi="Arial" w:cs="Arial"/>
        </w:rPr>
      </w:pPr>
      <w:r>
        <w:rPr>
          <w:rFonts w:ascii="Arial" w:eastAsia="SimSun" w:hAnsi="Arial" w:cs="Arial"/>
        </w:rPr>
        <w:t>Section 6.1</w:t>
      </w:r>
    </w:p>
    <w:p w14:paraId="36CC8AB9" w14:textId="77777777" w:rsidR="002C3B5D" w:rsidRDefault="002C3B5D" w:rsidP="002C3B5D">
      <w:pPr>
        <w:spacing w:before="120" w:after="120"/>
        <w:rPr>
          <w:rFonts w:ascii="Arial" w:hAnsi="Arial" w:cs="Arial"/>
        </w:rPr>
      </w:pPr>
      <w:r>
        <w:rPr>
          <w:rFonts w:ascii="Arial" w:hAnsi="Arial" w:cs="Arial"/>
        </w:rPr>
        <w:t>Please note the following Planning Guide Revision Request(s) also propose revisions to the following section(s):</w:t>
      </w:r>
    </w:p>
    <w:p w14:paraId="5FF2B98A" w14:textId="77777777" w:rsidR="002C3B5D" w:rsidRPr="00132843" w:rsidRDefault="002C3B5D" w:rsidP="002C3B5D">
      <w:pPr>
        <w:pStyle w:val="ListParagraph"/>
        <w:numPr>
          <w:ilvl w:val="0"/>
          <w:numId w:val="5"/>
        </w:numPr>
        <w:spacing w:before="120" w:after="120"/>
        <w:rPr>
          <w:rFonts w:ascii="Arial" w:hAnsi="Arial" w:cs="Arial"/>
        </w:rPr>
      </w:pPr>
      <w:r w:rsidRPr="00132843">
        <w:rPr>
          <w:rFonts w:ascii="Arial" w:hAnsi="Arial" w:cs="Arial"/>
        </w:rPr>
        <w:t>PGRR126, Related to NPRR1284, Guaranteed Reliability Load Process</w:t>
      </w:r>
    </w:p>
    <w:p w14:paraId="2764F052" w14:textId="262C8EE9" w:rsidR="00602041" w:rsidRPr="002C3B5D" w:rsidRDefault="002C3B5D" w:rsidP="00602041">
      <w:pPr>
        <w:pStyle w:val="ListParagraph"/>
        <w:numPr>
          <w:ilvl w:val="1"/>
          <w:numId w:val="5"/>
        </w:numPr>
        <w:spacing w:before="120" w:after="120"/>
        <w:rPr>
          <w:rFonts w:ascii="Arial" w:hAnsi="Arial" w:cs="Arial"/>
        </w:rPr>
      </w:pPr>
      <w:r w:rsidRPr="00132843">
        <w:rPr>
          <w:rFonts w:ascii="Arial" w:hAnsi="Arial" w:cs="Arial"/>
        </w:rPr>
        <w:t xml:space="preserve">Section </w:t>
      </w:r>
      <w:r>
        <w:rPr>
          <w:rFonts w:ascii="Arial" w:hAnsi="Arial" w:cs="Arial"/>
        </w:rPr>
        <w:t>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D664122" w14:textId="77777777">
        <w:trPr>
          <w:trHeight w:val="350"/>
        </w:trPr>
        <w:tc>
          <w:tcPr>
            <w:tcW w:w="10440" w:type="dxa"/>
            <w:tcBorders>
              <w:bottom w:val="single" w:sz="4" w:space="0" w:color="auto"/>
            </w:tcBorders>
            <w:shd w:val="clear" w:color="auto" w:fill="FFFFFF"/>
            <w:vAlign w:val="center"/>
          </w:tcPr>
          <w:p w14:paraId="1BE5E3F0" w14:textId="77777777" w:rsidR="00152993" w:rsidRDefault="00152993">
            <w:pPr>
              <w:pStyle w:val="Header"/>
              <w:jc w:val="center"/>
            </w:pPr>
            <w:r>
              <w:t xml:space="preserve">Revised Proposed </w:t>
            </w:r>
            <w:r w:rsidR="00C158EE">
              <w:t xml:space="preserve">Guide </w:t>
            </w:r>
            <w:r>
              <w:t>Language</w:t>
            </w:r>
          </w:p>
        </w:tc>
      </w:tr>
    </w:tbl>
    <w:p w14:paraId="0A3C4262" w14:textId="77777777" w:rsidR="00602041" w:rsidRPr="00602041" w:rsidRDefault="00602041" w:rsidP="00602041">
      <w:pPr>
        <w:spacing w:before="120" w:after="120"/>
        <w:rPr>
          <w:b/>
          <w:bCs/>
        </w:rPr>
      </w:pPr>
      <w:r w:rsidRPr="00602041">
        <w:rPr>
          <w:b/>
          <w:bCs/>
        </w:rPr>
        <w:t>2.1</w:t>
      </w:r>
      <w:r w:rsidRPr="00602041">
        <w:rPr>
          <w:b/>
          <w:bCs/>
        </w:rPr>
        <w:tab/>
        <w:t>DEFINITIONS</w:t>
      </w:r>
    </w:p>
    <w:p w14:paraId="44CB50B7" w14:textId="0970D5FB" w:rsidR="00602041" w:rsidRPr="00602041" w:rsidDel="00A66484" w:rsidRDefault="00602041" w:rsidP="00602041">
      <w:pPr>
        <w:keepNext/>
        <w:tabs>
          <w:tab w:val="left" w:pos="900"/>
        </w:tabs>
        <w:spacing w:before="240" w:after="240"/>
        <w:ind w:left="900" w:hanging="900"/>
        <w:outlineLvl w:val="1"/>
        <w:rPr>
          <w:ins w:id="26" w:author="Luminary Strategies" w:date="2025-10-31T17:35:00Z"/>
          <w:del w:id="27" w:author="Joint Commenters 111425" w:date="2025-11-14T11:09:00Z"/>
          <w:b/>
          <w:szCs w:val="20"/>
        </w:rPr>
      </w:pPr>
      <w:ins w:id="28" w:author="Luminary Strategies" w:date="2025-10-31T17:36:00Z">
        <w:del w:id="29" w:author="Joint Commenters 111425" w:date="2025-11-14T11:09:00Z">
          <w:r w:rsidRPr="00602041" w:rsidDel="00A66484">
            <w:rPr>
              <w:b/>
              <w:szCs w:val="20"/>
            </w:rPr>
            <w:delText>Controllable Load Reource (</w:delText>
          </w:r>
        </w:del>
      </w:ins>
      <w:ins w:id="30" w:author="Luminary Strategies" w:date="2025-10-31T17:35:00Z">
        <w:del w:id="31" w:author="Joint Commenters 111425" w:date="2025-11-14T11:09:00Z">
          <w:r w:rsidRPr="00602041" w:rsidDel="00A66484">
            <w:rPr>
              <w:b/>
              <w:szCs w:val="20"/>
            </w:rPr>
            <w:delText>CLR</w:delText>
          </w:r>
        </w:del>
      </w:ins>
      <w:ins w:id="32" w:author="Luminary Strategies" w:date="2025-10-31T17:36:00Z">
        <w:del w:id="33" w:author="Joint Commenters 111425" w:date="2025-11-14T11:09:00Z">
          <w:r w:rsidRPr="00602041" w:rsidDel="00A66484">
            <w:rPr>
              <w:b/>
              <w:szCs w:val="20"/>
            </w:rPr>
            <w:delText>)</w:delText>
          </w:r>
        </w:del>
      </w:ins>
      <w:ins w:id="34" w:author="Luminary Strategies" w:date="2025-10-31T17:35:00Z">
        <w:del w:id="35" w:author="Joint Commenters 111425" w:date="2025-11-14T11:09:00Z">
          <w:r w:rsidRPr="00602041" w:rsidDel="00A66484">
            <w:rPr>
              <w:b/>
              <w:szCs w:val="20"/>
            </w:rPr>
            <w:delText xml:space="preserve"> Election Study</w:delText>
          </w:r>
        </w:del>
      </w:ins>
    </w:p>
    <w:p w14:paraId="46E44F47" w14:textId="35FB716F" w:rsidR="00602041" w:rsidRPr="00602041" w:rsidDel="00A66484" w:rsidRDefault="00602041" w:rsidP="00602041">
      <w:pPr>
        <w:spacing w:after="240"/>
        <w:rPr>
          <w:ins w:id="36" w:author="Luminary Strategies" w:date="2025-11-01T17:23:00Z"/>
          <w:del w:id="37" w:author="Joint Commenters 111425" w:date="2025-11-14T11:09:00Z"/>
        </w:rPr>
      </w:pPr>
      <w:ins w:id="38" w:author="Luminary Strategies" w:date="2025-11-01T17:23:00Z">
        <w:del w:id="39" w:author="Joint Commenters 111425" w:date="2025-11-14T11:09:00Z">
          <w:r w:rsidRPr="00602041" w:rsidDel="00A66484">
            <w:delText xml:space="preserve">A parallel, non-firm interconnection study performed at the request of an Interconnecting Large Load Entity (ILLE) to evaluate whether constraints can be mitigated by operating the proposed Large Load as a Controllable Load Resource (CLR). </w:delText>
          </w:r>
        </w:del>
      </w:ins>
    </w:p>
    <w:p w14:paraId="363ED848" w14:textId="77777777" w:rsidR="002C3B5D" w:rsidRPr="00602041" w:rsidRDefault="002C3B5D" w:rsidP="002C3B5D">
      <w:pPr>
        <w:keepNext/>
        <w:tabs>
          <w:tab w:val="left" w:pos="900"/>
        </w:tabs>
        <w:spacing w:before="240" w:after="240"/>
        <w:ind w:left="900" w:hanging="900"/>
        <w:outlineLvl w:val="1"/>
        <w:rPr>
          <w:b/>
          <w:szCs w:val="20"/>
        </w:rPr>
      </w:pPr>
      <w:r w:rsidRPr="00602041">
        <w:rPr>
          <w:b/>
          <w:szCs w:val="20"/>
        </w:rPr>
        <w:t>Manual System Adjustment</w:t>
      </w:r>
    </w:p>
    <w:p w14:paraId="1629FB8A" w14:textId="23FC096A" w:rsidR="00602041" w:rsidRPr="00602041" w:rsidRDefault="002C3B5D" w:rsidP="002C3B5D">
      <w:pPr>
        <w:keepNext/>
        <w:spacing w:after="240"/>
        <w:rPr>
          <w:b/>
          <w:sz w:val="40"/>
          <w:szCs w:val="40"/>
        </w:rPr>
      </w:pPr>
      <w:r w:rsidRPr="00602041">
        <w:t xml:space="preserve">Operator actions, with consequences allowed by Section 4, Transmission Planning Criteria, in response to an outage in the ERCOT System, including, but not limited to circuit switching or changes to schedules of </w:t>
      </w:r>
      <w:ins w:id="40" w:author="Luminary Strategies" w:date="2025-10-31T17:45:00Z">
        <w:r w:rsidRPr="00602041">
          <w:t xml:space="preserve">Controllable Load Resources (CLRs), </w:t>
        </w:r>
      </w:ins>
      <w:r w:rsidRPr="00602041">
        <w:t xml:space="preserve">Generation Resources and Energy </w:t>
      </w:r>
      <w:r w:rsidRPr="00602041">
        <w:lastRenderedPageBreak/>
        <w:t>Storage Resources (ESRs), but excluding the physical repair or replacement of any damaged equipment.</w:t>
      </w:r>
    </w:p>
    <w:p w14:paraId="5C8D115C" w14:textId="77777777" w:rsidR="00602041" w:rsidRPr="00602041" w:rsidRDefault="00602041" w:rsidP="00602041">
      <w:pPr>
        <w:keepNext/>
        <w:widowControl w:val="0"/>
        <w:tabs>
          <w:tab w:val="left" w:pos="1260"/>
        </w:tabs>
        <w:spacing w:before="240" w:after="240"/>
        <w:ind w:left="1260" w:hanging="1260"/>
        <w:outlineLvl w:val="3"/>
        <w:rPr>
          <w:b/>
          <w:bCs/>
          <w:snapToGrid w:val="0"/>
          <w:szCs w:val="20"/>
          <w:lang w:val="x-none" w:eastAsia="x-none"/>
        </w:rPr>
      </w:pPr>
      <w:bookmarkStart w:id="41" w:name="_Toc194046302"/>
      <w:r w:rsidRPr="00602041">
        <w:rPr>
          <w:b/>
          <w:bCs/>
          <w:snapToGrid w:val="0"/>
          <w:szCs w:val="20"/>
          <w:lang w:val="x-none" w:eastAsia="x-none"/>
        </w:rPr>
        <w:t>4.1.1.1</w:t>
      </w:r>
      <w:r w:rsidRPr="00602041">
        <w:rPr>
          <w:b/>
          <w:bCs/>
          <w:snapToGrid w:val="0"/>
          <w:szCs w:val="20"/>
          <w:lang w:val="x-none" w:eastAsia="x-none"/>
        </w:rPr>
        <w:tab/>
        <w:t>Planning Assumptions</w:t>
      </w:r>
      <w:bookmarkEnd w:id="41"/>
    </w:p>
    <w:p w14:paraId="2ADFDD00"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(1)</w:t>
      </w:r>
      <w:r w:rsidRPr="00602041">
        <w:rPr>
          <w:iCs/>
          <w:szCs w:val="20"/>
          <w:lang w:val="x-none" w:eastAsia="x-none"/>
        </w:rPr>
        <w:tab/>
        <w:t xml:space="preserve">A contingency loss of an element includes the loss of an element with or without a single line-to-ground or three-phase fault.    </w:t>
      </w:r>
    </w:p>
    <w:p w14:paraId="692E1606"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(2)</w:t>
      </w:r>
      <w:r w:rsidRPr="00602041">
        <w:rPr>
          <w:iCs/>
          <w:szCs w:val="20"/>
          <w:lang w:val="x-none" w:eastAsia="x-none"/>
        </w:rPr>
        <w:tab/>
        <w:t>A common tower outage is the contingency loss of a double-circuit transmission line consisting of two circuits sharing a tower for 0.5 miles or greater.</w:t>
      </w:r>
    </w:p>
    <w:p w14:paraId="280FD9E5"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(3)</w:t>
      </w:r>
      <w:r w:rsidRPr="00602041">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602041">
        <w:rPr>
          <w:iCs/>
          <w:szCs w:val="20"/>
          <w:lang w:eastAsia="x-none"/>
        </w:rPr>
        <w:t>Registration data</w:t>
      </w:r>
      <w:r w:rsidRPr="00602041">
        <w:rPr>
          <w:iCs/>
          <w:szCs w:val="20"/>
          <w:lang w:val="x-none" w:eastAsia="x-none"/>
        </w:rPr>
        <w:t>.</w:t>
      </w:r>
    </w:p>
    <w:p w14:paraId="0326E762"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(4)</w:t>
      </w:r>
      <w:r w:rsidRPr="00602041">
        <w:rPr>
          <w:iCs/>
          <w:szCs w:val="20"/>
          <w:lang w:val="x-none" w:eastAsia="x-none"/>
        </w:rPr>
        <w:tab/>
        <w:t>The contingency loss of a single generating unit shall include the loss of an entire Combined Cycle Train, if that is the expected consequence.</w:t>
      </w:r>
    </w:p>
    <w:p w14:paraId="06874F21"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(5)</w:t>
      </w:r>
      <w:r w:rsidRPr="00602041">
        <w:rPr>
          <w:iCs/>
          <w:szCs w:val="20"/>
          <w:lang w:val="x-none" w:eastAsia="x-none"/>
        </w:rPr>
        <w:tab/>
        <w:t>The following assumptions may be applied to planning studies:</w:t>
      </w:r>
    </w:p>
    <w:p w14:paraId="0FF36522" w14:textId="77777777" w:rsidR="00602041" w:rsidRPr="00602041" w:rsidRDefault="00602041" w:rsidP="00602041">
      <w:pPr>
        <w:spacing w:after="240"/>
        <w:ind w:left="1440" w:hanging="720"/>
        <w:rPr>
          <w:szCs w:val="20"/>
          <w:lang w:val="x-none" w:eastAsia="x-none"/>
        </w:rPr>
      </w:pPr>
      <w:r w:rsidRPr="00602041">
        <w:rPr>
          <w:szCs w:val="20"/>
          <w:lang w:val="x-none" w:eastAsia="x-none"/>
        </w:rPr>
        <w:t>(a)</w:t>
      </w:r>
      <w:r w:rsidRPr="00602041">
        <w:rPr>
          <w:szCs w:val="20"/>
          <w:lang w:val="x-none" w:eastAsia="x-none"/>
        </w:rPr>
        <w:tab/>
        <w:t>Reasonable variations of load forecast, including forecasted load growth based on Substantiated Load;</w:t>
      </w:r>
    </w:p>
    <w:p w14:paraId="077B800B" w14:textId="77777777" w:rsidR="00602041" w:rsidRPr="00602041" w:rsidRDefault="00602041" w:rsidP="00602041">
      <w:pPr>
        <w:spacing w:after="240"/>
        <w:ind w:left="1440" w:hanging="720"/>
        <w:rPr>
          <w:szCs w:val="20"/>
          <w:lang w:val="x-none" w:eastAsia="x-none"/>
        </w:rPr>
      </w:pPr>
      <w:r w:rsidRPr="00602041">
        <w:rPr>
          <w:szCs w:val="20"/>
          <w:lang w:val="x-none" w:eastAsia="x-none"/>
        </w:rPr>
        <w:t>(b)</w:t>
      </w:r>
      <w:r w:rsidRPr="00602041">
        <w:rPr>
          <w:szCs w:val="20"/>
          <w:lang w:val="x-none" w:eastAsia="x-none"/>
        </w:rPr>
        <w:tab/>
        <w:t>Reasonable variations of generation commitment and dispatch applicable to transmission planning analyses on a case-by-case basis may include, but are not limited to, the following methods:</w:t>
      </w:r>
    </w:p>
    <w:p w14:paraId="27EBE127" w14:textId="77777777" w:rsidR="00602041" w:rsidRPr="00602041" w:rsidRDefault="00602041" w:rsidP="00602041">
      <w:pPr>
        <w:spacing w:after="240"/>
        <w:ind w:left="2160" w:hanging="720"/>
      </w:pPr>
      <w:r w:rsidRPr="00602041">
        <w:t>(i)</w:t>
      </w:r>
      <w:r w:rsidRPr="00602041">
        <w:tab/>
        <w:t xml:space="preserve">Production cost model simulation, security constrained optimal power flow, or similar modeling tools that analyze the ERCOT System using hourly generation dispatch assumptions; </w:t>
      </w:r>
    </w:p>
    <w:p w14:paraId="1F296B60" w14:textId="77777777" w:rsidR="00602041" w:rsidRPr="00602041" w:rsidRDefault="00602041" w:rsidP="00602041">
      <w:pPr>
        <w:spacing w:after="240"/>
        <w:ind w:left="2160" w:hanging="720"/>
      </w:pPr>
      <w:r w:rsidRPr="00602041">
        <w:t>(ii)</w:t>
      </w:r>
      <w:r w:rsidRPr="00602041">
        <w:tab/>
        <w:t>Modeling of high levels of intermittent generation conditions; or</w:t>
      </w:r>
    </w:p>
    <w:p w14:paraId="130907AC" w14:textId="77777777" w:rsidR="00602041" w:rsidRPr="00602041" w:rsidRDefault="00602041" w:rsidP="00602041">
      <w:pPr>
        <w:spacing w:after="240"/>
        <w:ind w:left="2160" w:hanging="720"/>
      </w:pPr>
      <w:r w:rsidRPr="00602041">
        <w:t>(iii)</w:t>
      </w:r>
      <w:r w:rsidRPr="00602041">
        <w:tab/>
        <w:t>Modeling of low levels of or no intermittent generation conditions.</w:t>
      </w:r>
    </w:p>
    <w:p w14:paraId="5C781FBF" w14:textId="77777777" w:rsidR="00602041" w:rsidRPr="00602041" w:rsidRDefault="00602041" w:rsidP="00602041">
      <w:pPr>
        <w:spacing w:after="240"/>
        <w:ind w:left="720" w:hanging="720"/>
        <w:rPr>
          <w:iCs/>
          <w:szCs w:val="20"/>
          <w:lang w:eastAsia="x-none"/>
        </w:rPr>
      </w:pPr>
      <w:r w:rsidRPr="00602041">
        <w:rPr>
          <w:iCs/>
          <w:szCs w:val="20"/>
          <w:lang w:val="x-none" w:eastAsia="x-none"/>
        </w:rPr>
        <w:t>(</w:t>
      </w:r>
      <w:r w:rsidRPr="00602041">
        <w:rPr>
          <w:iCs/>
          <w:szCs w:val="20"/>
          <w:lang w:eastAsia="x-none"/>
        </w:rPr>
        <w:t>6</w:t>
      </w:r>
      <w:r w:rsidRPr="00602041">
        <w:rPr>
          <w:iCs/>
          <w:szCs w:val="20"/>
          <w:lang w:val="x-none" w:eastAsia="x-none"/>
        </w:rPr>
        <w:t>)</w:t>
      </w:r>
      <w:r w:rsidRPr="00602041">
        <w:rPr>
          <w:iCs/>
          <w:szCs w:val="20"/>
          <w:lang w:val="x-none" w:eastAsia="x-none"/>
        </w:rPr>
        <w:tab/>
      </w:r>
      <w:r w:rsidRPr="00602041">
        <w:rPr>
          <w:iCs/>
          <w:szCs w:val="20"/>
          <w:lang w:eastAsia="x-none"/>
        </w:rPr>
        <w:t xml:space="preserve">Assumed Direct Current Tie (DC Tie) imports and exports will be curtailed as necessary to meet reliability criteria in planning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041" w:rsidRPr="00602041" w14:paraId="623814F5" w14:textId="77777777" w:rsidTr="00B20BEF">
        <w:tc>
          <w:tcPr>
            <w:tcW w:w="9445" w:type="dxa"/>
            <w:tcBorders>
              <w:top w:val="single" w:sz="4" w:space="0" w:color="auto"/>
              <w:left w:val="single" w:sz="4" w:space="0" w:color="auto"/>
              <w:bottom w:val="single" w:sz="4" w:space="0" w:color="auto"/>
              <w:right w:val="single" w:sz="4" w:space="0" w:color="auto"/>
            </w:tcBorders>
            <w:shd w:val="clear" w:color="auto" w:fill="D9D9D9"/>
          </w:tcPr>
          <w:p w14:paraId="0766C4CF" w14:textId="77777777" w:rsidR="00602041" w:rsidRPr="00602041" w:rsidRDefault="00602041" w:rsidP="00602041">
            <w:pPr>
              <w:spacing w:before="120" w:after="240"/>
              <w:rPr>
                <w:b/>
                <w:i/>
              </w:rPr>
            </w:pPr>
            <w:r w:rsidRPr="00602041">
              <w:rPr>
                <w:b/>
                <w:i/>
              </w:rPr>
              <w:t>[PGRR115:  Insert paragraph (7) below upon system implementation of NPRR1234 and renumber accordingly:]</w:t>
            </w:r>
          </w:p>
          <w:p w14:paraId="0C98EFE6" w14:textId="77777777" w:rsidR="00602041" w:rsidRPr="00602041" w:rsidRDefault="00602041" w:rsidP="00602041">
            <w:pPr>
              <w:spacing w:after="240"/>
              <w:ind w:left="720" w:hanging="720"/>
              <w:rPr>
                <w:szCs w:val="20"/>
                <w:lang w:val="x-none" w:eastAsia="x-none"/>
              </w:rPr>
            </w:pPr>
            <w:r w:rsidRPr="00602041">
              <w:rPr>
                <w:iCs/>
                <w:szCs w:val="20"/>
                <w:lang w:eastAsia="x-none"/>
              </w:rPr>
              <w:t>(7)</w:t>
            </w:r>
            <w:r w:rsidRPr="00602041">
              <w:rPr>
                <w:iCs/>
                <w:szCs w:val="20"/>
                <w:lang w:eastAsia="x-none"/>
              </w:rPr>
              <w:tab/>
            </w:r>
            <w:r w:rsidRPr="00602041">
              <w:rPr>
                <w:iCs/>
                <w:szCs w:val="20"/>
                <w:lang w:val="x-none" w:eastAsia="x-none"/>
              </w:rPr>
              <w:t>Each Large Load included in a planning study shall be set to a level of Demand consistent with the current Load Commissioning Plan (LCP), if applicable.</w:t>
            </w:r>
          </w:p>
        </w:tc>
      </w:tr>
    </w:tbl>
    <w:p w14:paraId="1C88E302" w14:textId="77777777" w:rsidR="00602041" w:rsidRPr="00602041" w:rsidRDefault="00602041" w:rsidP="00602041">
      <w:pPr>
        <w:spacing w:before="240" w:after="240"/>
        <w:ind w:left="720" w:hanging="720"/>
      </w:pPr>
      <w:r w:rsidRPr="00602041">
        <w:t>(7)</w:t>
      </w:r>
      <w:r w:rsidRPr="00602041">
        <w:tab/>
        <w:t xml:space="preserve">Manual System Adjustments shall not increase the amount of consequential load loss following a common tower outage, or the contingency loss of a single generating unit, </w:t>
      </w:r>
      <w:r w:rsidRPr="00602041">
        <w:lastRenderedPageBreak/>
        <w:t xml:space="preserve">transmission circuit, transformer, shunt device, flexible alternating current transmission system (FACTS) </w:t>
      </w:r>
      <w:r w:rsidRPr="00602041">
        <w:rPr>
          <w:iCs/>
          <w:szCs w:val="20"/>
          <w:lang w:eastAsia="x-none"/>
        </w:rPr>
        <w:t>device</w:t>
      </w:r>
      <w:r w:rsidRPr="00602041">
        <w:t>, or DC Tie Resource or DC Tie Load, with or without a single line-to-ground fault.</w:t>
      </w:r>
    </w:p>
    <w:p w14:paraId="4A797BB3" w14:textId="10297F8B" w:rsidR="00602041" w:rsidRPr="00602041" w:rsidDel="003111D1" w:rsidRDefault="00602041" w:rsidP="00602041">
      <w:pPr>
        <w:ind w:left="720" w:hanging="720"/>
        <w:rPr>
          <w:ins w:id="42" w:author="Luminary Strategies" w:date="2025-10-31T17:47:00Z"/>
          <w:del w:id="43" w:author="Joint Commenters 111425" w:date="2025-11-14T11:13:00Z"/>
          <w:iCs/>
        </w:rPr>
      </w:pPr>
      <w:ins w:id="44" w:author="Luminary Strategies" w:date="2025-10-31T17:47:00Z">
        <w:del w:id="45" w:author="Joint Commenters 111425" w:date="2025-11-14T11:13:00Z">
          <w:r w:rsidRPr="00602041" w:rsidDel="003111D1">
            <w:rPr>
              <w:iCs/>
            </w:rPr>
            <w:delText xml:space="preserve">(8) </w:delText>
          </w:r>
          <w:r w:rsidRPr="00602041" w:rsidDel="003111D1">
            <w:rPr>
              <w:iCs/>
            </w:rPr>
            <w:tab/>
            <w:delText>A proposal by an Interconnecting Large Load Entity (ILLE) to energize a Controllable Load Resource (CLR) outside of its Load Commissioning Plan LCP is evaluated in a CLR Election Study.  The CLR Election Study is a non-firm interconnection sensitivity to evaluate whether identified transmission constraints can be</w:delText>
          </w:r>
        </w:del>
      </w:ins>
      <w:ins w:id="46" w:author="Luminary Strategies" w:date="2025-11-01T17:23:00Z">
        <w:del w:id="47" w:author="Joint Commenters 111425" w:date="2025-11-14T11:13:00Z">
          <w:r w:rsidRPr="00602041" w:rsidDel="003111D1">
            <w:rPr>
              <w:iCs/>
            </w:rPr>
            <w:delText xml:space="preserve"> managed by operating the proposed Large Load as a CLR</w:delText>
          </w:r>
        </w:del>
      </w:ins>
      <w:ins w:id="48" w:author="Luminary Strategies" w:date="2025-10-31T17:47:00Z">
        <w:del w:id="49" w:author="Joint Commenters 111425" w:date="2025-11-14T11:13:00Z">
          <w:r w:rsidRPr="00602041" w:rsidDel="003111D1">
            <w:rPr>
              <w:iCs/>
            </w:rPr>
            <w:delText xml:space="preserve">. </w:delText>
          </w:r>
        </w:del>
      </w:ins>
      <w:ins w:id="50" w:author="Luminary Strategies" w:date="2025-11-01T17:23:00Z">
        <w:del w:id="51" w:author="Joint Commenters 111425" w:date="2025-11-14T11:13:00Z">
          <w:r w:rsidRPr="00602041" w:rsidDel="003111D1">
            <w:rPr>
              <w:iCs/>
            </w:rPr>
            <w:delText xml:space="preserve"> </w:delText>
          </w:r>
        </w:del>
      </w:ins>
      <w:ins w:id="52" w:author="Luminary Strategies" w:date="2025-10-31T17:47:00Z">
        <w:del w:id="53" w:author="Joint Commenters 111425" w:date="2025-11-14T11:13:00Z">
          <w:r w:rsidRPr="00602041" w:rsidDel="003111D1">
            <w:rPr>
              <w:iCs/>
            </w:rPr>
            <w:delText xml:space="preserve">The CLR Election Study does not modify the scope or timing of the Large Load energization and interconnection as a firm </w:delText>
          </w:r>
        </w:del>
      </w:ins>
      <w:ins w:id="54" w:author="Luminary Strategies" w:date="2025-10-31T17:48:00Z">
        <w:del w:id="55" w:author="Joint Commenters 111425" w:date="2025-11-14T11:13:00Z">
          <w:r w:rsidRPr="00602041" w:rsidDel="003111D1">
            <w:rPr>
              <w:iCs/>
            </w:rPr>
            <w:delText>L</w:delText>
          </w:r>
        </w:del>
      </w:ins>
      <w:ins w:id="56" w:author="Luminary Strategies" w:date="2025-10-31T17:47:00Z">
        <w:del w:id="57" w:author="Joint Commenters 111425" w:date="2025-11-14T11:13:00Z">
          <w:r w:rsidRPr="00602041" w:rsidDel="003111D1">
            <w:rPr>
              <w:iCs/>
            </w:rPr>
            <w:delText xml:space="preserve">oad. </w:delText>
          </w:r>
        </w:del>
      </w:ins>
      <w:ins w:id="58" w:author="Luminary Strategies" w:date="2025-10-31T17:48:00Z">
        <w:del w:id="59" w:author="Joint Commenters 111425" w:date="2025-11-14T11:13:00Z">
          <w:r w:rsidRPr="00602041" w:rsidDel="003111D1">
            <w:rPr>
              <w:iCs/>
            </w:rPr>
            <w:delText xml:space="preserve"> </w:delText>
          </w:r>
        </w:del>
      </w:ins>
      <w:ins w:id="60" w:author="Luminary Strategies" w:date="2025-10-31T17:47:00Z">
        <w:del w:id="61" w:author="Joint Commenters 111425" w:date="2025-11-14T11:13:00Z">
          <w:r w:rsidRPr="00602041" w:rsidDel="003111D1">
            <w:rPr>
              <w:iCs/>
            </w:rPr>
            <w:delText>Findings may support provisional operating conditions or interim energization before any transmission network upgrades are completed.  To qualify:</w:delText>
          </w:r>
        </w:del>
      </w:ins>
    </w:p>
    <w:p w14:paraId="318B4FCE" w14:textId="230E9F52" w:rsidR="00602041" w:rsidRPr="00602041" w:rsidDel="003111D1" w:rsidRDefault="00602041" w:rsidP="00602041">
      <w:pPr>
        <w:ind w:left="720" w:hanging="720"/>
        <w:rPr>
          <w:ins w:id="62" w:author="Luminary Strategies" w:date="2025-10-31T17:47:00Z"/>
          <w:del w:id="63" w:author="Joint Commenters 111425" w:date="2025-11-14T11:13:00Z"/>
        </w:rPr>
      </w:pPr>
    </w:p>
    <w:p w14:paraId="48815A24" w14:textId="5E8129DB" w:rsidR="00602041" w:rsidRPr="00602041" w:rsidDel="003111D1" w:rsidRDefault="00602041" w:rsidP="00602041">
      <w:pPr>
        <w:spacing w:after="240"/>
        <w:ind w:left="1440" w:hanging="720"/>
        <w:rPr>
          <w:ins w:id="64" w:author="Luminary Strategies" w:date="2025-10-31T17:47:00Z"/>
          <w:del w:id="65" w:author="Joint Commenters 111425" w:date="2025-11-14T11:13:00Z"/>
          <w:szCs w:val="20"/>
          <w:lang w:val="x-none" w:eastAsia="x-none"/>
        </w:rPr>
      </w:pPr>
      <w:ins w:id="66" w:author="Luminary Strategies" w:date="2025-10-31T17:47:00Z">
        <w:del w:id="67" w:author="Joint Commenters 111425" w:date="2025-11-14T11:13:00Z">
          <w:r w:rsidRPr="00602041" w:rsidDel="003111D1">
            <w:rPr>
              <w:szCs w:val="20"/>
              <w:lang w:val="x-none" w:eastAsia="x-none"/>
            </w:rPr>
            <w:delText>(a)</w:delText>
          </w:r>
          <w:r w:rsidRPr="00602041" w:rsidDel="003111D1">
            <w:rPr>
              <w:szCs w:val="20"/>
              <w:lang w:val="x-none" w:eastAsia="x-none"/>
            </w:rPr>
            <w:tab/>
            <w:delText>Steady state studies and evaluations of proposed Real-Time Energy Bids demonstrate that the operation of the proposed CLR can resolve the identified constraints;</w:delText>
          </w:r>
        </w:del>
      </w:ins>
    </w:p>
    <w:p w14:paraId="256BFBC9" w14:textId="07754EAD" w:rsidR="00602041" w:rsidRPr="00602041" w:rsidDel="003111D1" w:rsidRDefault="00602041" w:rsidP="00602041">
      <w:pPr>
        <w:spacing w:after="240"/>
        <w:ind w:left="1440" w:hanging="720"/>
        <w:rPr>
          <w:ins w:id="68" w:author="Luminary Strategies" w:date="2025-10-31T17:47:00Z"/>
          <w:del w:id="69" w:author="Joint Commenters 111425" w:date="2025-11-14T11:13:00Z"/>
          <w:szCs w:val="20"/>
          <w:lang w:val="x-none" w:eastAsia="x-none"/>
        </w:rPr>
      </w:pPr>
      <w:ins w:id="70" w:author="Luminary Strategies" w:date="2025-10-31T17:47:00Z">
        <w:del w:id="71" w:author="Joint Commenters 111425" w:date="2025-11-14T11:13:00Z">
          <w:r w:rsidRPr="00602041" w:rsidDel="003111D1">
            <w:rPr>
              <w:szCs w:val="20"/>
              <w:lang w:val="x-none" w:eastAsia="x-none"/>
            </w:rPr>
            <w:delText>(b)</w:delText>
          </w:r>
          <w:r w:rsidRPr="00602041" w:rsidDel="003111D1">
            <w:rPr>
              <w:szCs w:val="20"/>
              <w:lang w:val="x-none" w:eastAsia="x-none"/>
            </w:rPr>
            <w:tab/>
            <w:delText xml:space="preserve">For transmission screening, the TSP/ERCOT may redispatch the proposed CLR down to its </w:delText>
          </w:r>
        </w:del>
      </w:ins>
      <w:ins w:id="72" w:author="Luminary Strategies" w:date="2025-10-31T17:49:00Z">
        <w:del w:id="73" w:author="Joint Commenters 111425" w:date="2025-11-14T11:13:00Z">
          <w:r w:rsidRPr="00602041" w:rsidDel="003111D1">
            <w:rPr>
              <w:szCs w:val="20"/>
              <w:lang w:val="x-none" w:eastAsia="x-none"/>
            </w:rPr>
            <w:delText>Low Power Consumption (</w:delText>
          </w:r>
        </w:del>
      </w:ins>
      <w:ins w:id="74" w:author="Luminary Strategies" w:date="2025-10-31T17:47:00Z">
        <w:del w:id="75" w:author="Joint Commenters 111425" w:date="2025-11-14T11:13:00Z">
          <w:r w:rsidRPr="00602041" w:rsidDel="003111D1">
            <w:rPr>
              <w:szCs w:val="20"/>
              <w:lang w:val="x-none" w:eastAsia="x-none"/>
            </w:rPr>
            <w:delText>LPC</w:delText>
          </w:r>
        </w:del>
      </w:ins>
      <w:ins w:id="76" w:author="Luminary Strategies" w:date="2025-10-31T17:49:00Z">
        <w:del w:id="77" w:author="Joint Commenters 111425" w:date="2025-11-14T11:13:00Z">
          <w:r w:rsidRPr="00602041" w:rsidDel="003111D1">
            <w:rPr>
              <w:szCs w:val="20"/>
              <w:lang w:val="x-none" w:eastAsia="x-none"/>
            </w:rPr>
            <w:delText>)</w:delText>
          </w:r>
        </w:del>
      </w:ins>
      <w:ins w:id="78" w:author="Luminary Strategies" w:date="2025-10-31T17:47:00Z">
        <w:del w:id="79" w:author="Joint Commenters 111425" w:date="2025-11-14T11:13:00Z">
          <w:r w:rsidRPr="00602041" w:rsidDel="003111D1">
            <w:rPr>
              <w:szCs w:val="20"/>
              <w:lang w:val="x-none" w:eastAsia="x-none"/>
            </w:rPr>
            <w:delText xml:space="preserve">, including 0 MW, to test mitigation of binding base case or  N-1 constraints. </w:delText>
          </w:r>
        </w:del>
      </w:ins>
      <w:ins w:id="80" w:author="Luminary Strategies" w:date="2025-10-31T17:49:00Z">
        <w:del w:id="81" w:author="Joint Commenters 111425" w:date="2025-11-14T11:13:00Z">
          <w:r w:rsidRPr="00602041" w:rsidDel="003111D1">
            <w:rPr>
              <w:szCs w:val="20"/>
              <w:lang w:val="x-none" w:eastAsia="x-none"/>
            </w:rPr>
            <w:delText xml:space="preserve"> </w:delText>
          </w:r>
        </w:del>
      </w:ins>
      <w:ins w:id="82" w:author="Luminary Strategies" w:date="2025-10-31T17:47:00Z">
        <w:del w:id="83" w:author="Joint Commenters 111425" w:date="2025-11-14T11:13:00Z">
          <w:r w:rsidRPr="00602041" w:rsidDel="003111D1">
            <w:rPr>
              <w:szCs w:val="20"/>
              <w:lang w:val="x-none" w:eastAsia="x-none"/>
            </w:rPr>
            <w:delText>Study modeling shall not represent any CLR ‘opt-out’ state; a CLR is either ON and following SCED or OUTL = Off-Line at 0 MW;</w:delText>
          </w:r>
        </w:del>
      </w:ins>
    </w:p>
    <w:p w14:paraId="3AA7064B" w14:textId="305D8BC7" w:rsidR="00602041" w:rsidRPr="00602041" w:rsidDel="003111D1" w:rsidRDefault="00602041" w:rsidP="00602041">
      <w:pPr>
        <w:spacing w:after="240"/>
        <w:ind w:left="1440" w:hanging="720"/>
        <w:rPr>
          <w:ins w:id="84" w:author="Luminary Strategies" w:date="2025-10-31T17:47:00Z"/>
          <w:del w:id="85" w:author="Joint Commenters 111425" w:date="2025-11-14T11:13:00Z"/>
          <w:szCs w:val="20"/>
          <w:lang w:val="x-none" w:eastAsia="x-none"/>
        </w:rPr>
      </w:pPr>
      <w:ins w:id="86" w:author="Luminary Strategies" w:date="2025-10-31T17:47:00Z">
        <w:del w:id="87" w:author="Joint Commenters 111425" w:date="2025-11-14T11:13:00Z">
          <w:r w:rsidRPr="00602041" w:rsidDel="003111D1">
            <w:rPr>
              <w:szCs w:val="20"/>
              <w:lang w:val="x-none" w:eastAsia="x-none"/>
            </w:rPr>
            <w:delText>(c)</w:delText>
          </w:r>
          <w:r w:rsidRPr="00602041" w:rsidDel="003111D1">
            <w:rPr>
              <w:szCs w:val="20"/>
              <w:lang w:val="x-none" w:eastAsia="x-none"/>
            </w:rPr>
            <w:tab/>
            <w:delText>The proposed CLR must not impact any specific IROLs or other reliability related transmission limits identified by ERCOT which it believes cannot be resolved with CLR dispatch;</w:delText>
          </w:r>
        </w:del>
      </w:ins>
    </w:p>
    <w:p w14:paraId="34A92E88" w14:textId="0FA13E31" w:rsidR="00602041" w:rsidRPr="00602041" w:rsidDel="003111D1" w:rsidRDefault="00602041" w:rsidP="00602041">
      <w:pPr>
        <w:spacing w:after="240"/>
        <w:ind w:left="1440" w:hanging="720"/>
        <w:rPr>
          <w:ins w:id="88" w:author="Luminary Strategies" w:date="2025-10-31T17:47:00Z"/>
          <w:del w:id="89" w:author="Joint Commenters 111425" w:date="2025-11-14T11:13:00Z"/>
          <w:szCs w:val="20"/>
          <w:lang w:val="x-none" w:eastAsia="x-none"/>
        </w:rPr>
      </w:pPr>
      <w:ins w:id="90" w:author="Luminary Strategies" w:date="2025-10-31T17:47:00Z">
        <w:del w:id="91" w:author="Joint Commenters 111425" w:date="2025-11-14T11:13:00Z">
          <w:r w:rsidRPr="00602041" w:rsidDel="003111D1">
            <w:rPr>
              <w:szCs w:val="20"/>
              <w:lang w:val="x-none" w:eastAsia="x-none"/>
            </w:rPr>
            <w:delText>(d)</w:delText>
          </w:r>
          <w:r w:rsidRPr="00602041" w:rsidDel="003111D1">
            <w:rPr>
              <w:szCs w:val="20"/>
              <w:lang w:val="x-none" w:eastAsia="x-none"/>
            </w:rPr>
            <w:tab/>
            <w:delText>The proposed CLR must provide sufficient information to enable the TSP to determine that the CLR request does not impair a previously submitted Large Load’s energization timing or desired energization levels; and</w:delText>
          </w:r>
        </w:del>
      </w:ins>
    </w:p>
    <w:p w14:paraId="596AF597" w14:textId="7526A803" w:rsidR="00602041" w:rsidRPr="00602041" w:rsidDel="003111D1" w:rsidRDefault="00602041" w:rsidP="00602041">
      <w:pPr>
        <w:spacing w:after="240"/>
        <w:ind w:left="1440" w:hanging="720"/>
        <w:rPr>
          <w:ins w:id="92" w:author="Luminary Strategies" w:date="2025-10-31T17:47:00Z"/>
          <w:del w:id="93" w:author="Joint Commenters 111425" w:date="2025-11-14T11:13:00Z"/>
          <w:szCs w:val="20"/>
          <w:lang w:val="x-none" w:eastAsia="x-none"/>
        </w:rPr>
      </w:pPr>
      <w:ins w:id="94" w:author="Luminary Strategies" w:date="2025-10-31T17:47:00Z">
        <w:del w:id="95" w:author="Joint Commenters 111425" w:date="2025-11-14T11:13:00Z">
          <w:r w:rsidRPr="00602041" w:rsidDel="003111D1">
            <w:rPr>
              <w:szCs w:val="20"/>
              <w:lang w:val="x-none" w:eastAsia="x-none"/>
            </w:rPr>
            <w:delText xml:space="preserve">(e) </w:delText>
          </w:r>
          <w:r w:rsidRPr="00602041" w:rsidDel="003111D1">
            <w:rPr>
              <w:szCs w:val="20"/>
              <w:lang w:val="x-none" w:eastAsia="x-none"/>
            </w:rPr>
            <w:tab/>
            <w:delText xml:space="preserve">The proposed CLR must be eligible to receive a nodal price; </w:delText>
          </w:r>
        </w:del>
      </w:ins>
    </w:p>
    <w:p w14:paraId="367727DE" w14:textId="7DC92C3E" w:rsidR="003111D1" w:rsidRDefault="003111D1" w:rsidP="00CD26FC">
      <w:pPr>
        <w:spacing w:after="240"/>
        <w:ind w:left="720" w:hanging="720"/>
        <w:rPr>
          <w:ins w:id="96" w:author="Joint Commenters 111425" w:date="2025-11-14T11:13:00Z"/>
        </w:rPr>
      </w:pPr>
      <w:ins w:id="97" w:author="Joint Commenters 111425" w:date="2025-11-14T11:13:00Z">
        <w:r w:rsidRPr="005D15B3">
          <w:t>(8)</w:t>
        </w:r>
        <w:r w:rsidRPr="005D15B3">
          <w:tab/>
        </w:r>
      </w:ins>
      <w:ins w:id="98" w:author="Joint Commenters 111425" w:date="2025-11-14T11:17:00Z">
        <w:r w:rsidR="00CD26FC" w:rsidRPr="002337E7">
          <w:t>Upon completion of the</w:t>
        </w:r>
      </w:ins>
      <w:ins w:id="99" w:author="Oncor 120925" w:date="2025-12-02T16:03:00Z">
        <w:r w:rsidR="0076689C" w:rsidRPr="002337E7">
          <w:t xml:space="preserve"> conditions described in paragraph (1) of Section 9.6, Initial Energization</w:t>
        </w:r>
      </w:ins>
      <w:ins w:id="100" w:author="Joint Commenters 111425" w:date="2025-11-14T11:17:00Z">
        <w:r w:rsidR="00CD26FC" w:rsidRPr="002337E7">
          <w:t xml:space="preserve"> </w:t>
        </w:r>
      </w:ins>
      <w:ins w:id="101" w:author="Oncor 120925" w:date="2025-12-02T16:03:00Z">
        <w:r w:rsidR="0076689C" w:rsidRPr="002337E7">
          <w:t>and Continui</w:t>
        </w:r>
      </w:ins>
      <w:ins w:id="102" w:author="Oncor 120925" w:date="2025-12-02T16:04:00Z">
        <w:r w:rsidR="0076689C" w:rsidRPr="002337E7">
          <w:t xml:space="preserve">ng Operations for </w:t>
        </w:r>
      </w:ins>
      <w:ins w:id="103" w:author="Oncor 120925" w:date="2025-12-02T16:05:00Z">
        <w:r w:rsidR="002337E7">
          <w:t>L</w:t>
        </w:r>
      </w:ins>
      <w:ins w:id="104" w:author="Oncor 120925" w:date="2025-12-02T16:04:00Z">
        <w:r w:rsidR="0076689C" w:rsidRPr="002337E7">
          <w:t>arge Loads</w:t>
        </w:r>
      </w:ins>
      <w:ins w:id="105" w:author="Joint Commenters 111425" w:date="2025-11-14T11:17:00Z">
        <w:del w:id="106" w:author="Oncor 120925" w:date="2025-12-02T16:04:00Z">
          <w:r w:rsidR="00CD26FC" w:rsidRPr="002337E7" w:rsidDel="0076689C">
            <w:delText>LLIS</w:delText>
          </w:r>
          <w:r w:rsidR="00CD26FC" w:rsidRPr="00CD26FC" w:rsidDel="0076689C">
            <w:delText>, and upon the ILLE’s notice that it is ready to take service</w:delText>
          </w:r>
        </w:del>
        <w:r w:rsidR="00CD26FC" w:rsidRPr="00CD26FC">
          <w:t>, the load may begin consuming prior to completion of the identified transmission facilities, provided the load has registered and is operating as a Controllable Load Resource (CLR).  Provisional energization under this paragraph is subject to the following:</w:t>
        </w:r>
      </w:ins>
    </w:p>
    <w:p w14:paraId="144151A8" w14:textId="2F89CDE1" w:rsidR="003111D1" w:rsidRPr="005D15B3" w:rsidRDefault="003111D1" w:rsidP="003111D1">
      <w:pPr>
        <w:spacing w:after="240"/>
        <w:ind w:left="1440" w:hanging="720"/>
        <w:rPr>
          <w:ins w:id="107" w:author="Joint Commenters 111425" w:date="2025-11-14T11:13:00Z"/>
        </w:rPr>
      </w:pPr>
      <w:ins w:id="108" w:author="Joint Commenters 111425" w:date="2025-11-14T11:13:00Z">
        <w:r w:rsidRPr="005D15B3">
          <w:t>(a)</w:t>
        </w:r>
        <w:r w:rsidRPr="005D15B3">
          <w:tab/>
          <w:t xml:space="preserve">Prior to advancing the proposed CLR to the QSA milestone, the Interconnecting Large Load Entity </w:t>
        </w:r>
      </w:ins>
      <w:ins w:id="109" w:author="Joint Commenters 111425" w:date="2025-11-14T11:18:00Z">
        <w:r w:rsidR="00CD26FC">
          <w:t xml:space="preserve">(ILLE) </w:t>
        </w:r>
      </w:ins>
      <w:ins w:id="110" w:author="Joint Commenters 111425" w:date="2025-11-14T11:13:00Z">
        <w:r w:rsidRPr="005D15B3">
          <w:t>must provide the ERCOT Load Resource Registration Data Request Form to</w:t>
        </w:r>
      </w:ins>
      <w:ins w:id="111" w:author="Oncor 120925" w:date="2025-12-01T10:37:00Z">
        <w:r w:rsidR="0022089C">
          <w:t xml:space="preserve"> ERCOT</w:t>
        </w:r>
      </w:ins>
      <w:ins w:id="112" w:author="Joint Commenters 111425" w:date="2025-11-14T11:13:00Z">
        <w:del w:id="113" w:author="Oncor 120925" w:date="2025-12-01T10:37:00Z">
          <w:r w:rsidRPr="005D15B3" w:rsidDel="0022089C">
            <w:delText xml:space="preserve"> enable the TSP to determine that the request does not impair any previously submitted Large Load’s requested energization date or capacity</w:delText>
          </w:r>
        </w:del>
        <w:r w:rsidRPr="005D15B3">
          <w:t>.</w:t>
        </w:r>
      </w:ins>
    </w:p>
    <w:p w14:paraId="28E663FD" w14:textId="77777777" w:rsidR="003111D1" w:rsidRPr="005D15B3" w:rsidRDefault="003111D1" w:rsidP="003111D1">
      <w:pPr>
        <w:spacing w:after="240"/>
        <w:ind w:left="1440" w:hanging="720"/>
        <w:rPr>
          <w:ins w:id="114" w:author="Joint Commenters 111425" w:date="2025-11-14T11:13:00Z"/>
        </w:rPr>
      </w:pPr>
      <w:ins w:id="115" w:author="Joint Commenters 111425" w:date="2025-11-14T11:13:00Z">
        <w:r w:rsidRPr="005D15B3">
          <w:t>(b)</w:t>
        </w:r>
        <w:r w:rsidRPr="005D15B3">
          <w:tab/>
          <w:t xml:space="preserve">The load must </w:t>
        </w:r>
        <w:proofErr w:type="gramStart"/>
        <w:r w:rsidRPr="005D15B3">
          <w:t>participate in SCED as a CLR at all times</w:t>
        </w:r>
        <w:proofErr w:type="gramEnd"/>
        <w:r w:rsidRPr="005D15B3">
          <w:t xml:space="preserve"> it is consuming, so that SCED manages the load’s consumption level consistent with system constraints. A CLR is either ON and following SCED, or OUTL (Off-Line) at 0 MW.</w:t>
        </w:r>
      </w:ins>
    </w:p>
    <w:p w14:paraId="29969F1A" w14:textId="24768554" w:rsidR="003111D1" w:rsidRPr="005D15B3" w:rsidRDefault="003111D1" w:rsidP="003111D1">
      <w:pPr>
        <w:spacing w:after="240"/>
        <w:ind w:left="1440" w:hanging="720"/>
        <w:rPr>
          <w:ins w:id="116" w:author="Joint Commenters 111425" w:date="2025-11-14T11:13:00Z"/>
        </w:rPr>
      </w:pPr>
      <w:ins w:id="117" w:author="Joint Commenters 111425" w:date="2025-11-14T11:13:00Z">
        <w:r w:rsidRPr="005D15B3">
          <w:lastRenderedPageBreak/>
          <w:t>(c)</w:t>
        </w:r>
        <w:r w:rsidRPr="005D15B3">
          <w:tab/>
          <w:t xml:space="preserve">Price impacts and load curtailment required to prevent unacceptable thermal loadings will be determined by ERCOT during </w:t>
        </w:r>
      </w:ins>
      <w:ins w:id="118" w:author="Joint Commenters 111425" w:date="2025-11-14T13:16:00Z">
        <w:r w:rsidR="008F5133">
          <w:t>R</w:t>
        </w:r>
      </w:ins>
      <w:ins w:id="119" w:author="Joint Commenters 111425" w:date="2025-11-14T11:13:00Z">
        <w:r w:rsidRPr="005D15B3">
          <w:t>eal-</w:t>
        </w:r>
      </w:ins>
      <w:ins w:id="120" w:author="Joint Commenters 111425" w:date="2025-11-14T13:16:00Z">
        <w:r w:rsidR="008F5133">
          <w:t>T</w:t>
        </w:r>
      </w:ins>
      <w:ins w:id="121" w:author="Joint Commenters 111425" w:date="2025-11-14T11:13:00Z">
        <w:r w:rsidRPr="005D15B3">
          <w:t>ime operations and would depend on the system conditions existing at the time the facility is operating as a CLR.</w:t>
        </w:r>
      </w:ins>
    </w:p>
    <w:p w14:paraId="12627925" w14:textId="77777777" w:rsidR="003111D1" w:rsidRPr="005D15B3" w:rsidRDefault="003111D1" w:rsidP="003111D1">
      <w:pPr>
        <w:spacing w:after="240"/>
        <w:ind w:left="1440" w:hanging="720"/>
        <w:rPr>
          <w:ins w:id="122" w:author="Joint Commenters 111425" w:date="2025-11-14T11:13:00Z"/>
        </w:rPr>
      </w:pPr>
      <w:proofErr w:type="gramStart"/>
      <w:ins w:id="123" w:author="Joint Commenters 111425" w:date="2025-11-14T11:13:00Z">
        <w:r w:rsidRPr="005D15B3">
          <w:t>(d)</w:t>
        </w:r>
        <w:r w:rsidRPr="005D15B3">
          <w:tab/>
          <w:t>If</w:t>
        </w:r>
        <w:proofErr w:type="gramEnd"/>
        <w:r w:rsidRPr="005D15B3">
          <w:t xml:space="preserve"> curtailing the load would contribute to transmission security and CLR Energy Bids are insufficient to effect curtailment, ERCOT may direct the TSP to curtail the load, including </w:t>
        </w:r>
        <w:proofErr w:type="gramStart"/>
        <w:r w:rsidRPr="005D15B3">
          <w:t>by the use of</w:t>
        </w:r>
        <w:proofErr w:type="gramEnd"/>
        <w:r w:rsidRPr="005D15B3">
          <w:t xml:space="preserve"> disconnect devices or breaker operations; if time permits, ERCOT will inform the CLR’s QSE of such direction.</w:t>
        </w:r>
      </w:ins>
    </w:p>
    <w:p w14:paraId="66CE4BF8" w14:textId="77777777" w:rsidR="003111D1" w:rsidRPr="005D15B3" w:rsidRDefault="003111D1" w:rsidP="003111D1">
      <w:pPr>
        <w:spacing w:after="240"/>
        <w:ind w:left="1440" w:hanging="720"/>
        <w:rPr>
          <w:ins w:id="124" w:author="Joint Commenters 111425" w:date="2025-11-14T11:13:00Z"/>
        </w:rPr>
      </w:pPr>
      <w:ins w:id="125" w:author="Joint Commenters 111425" w:date="2025-11-14T11:13:00Z">
        <w:r w:rsidRPr="005D15B3">
          <w:t>(e)</w:t>
        </w:r>
        <w:r w:rsidRPr="005D15B3">
          <w:tab/>
          <w:t xml:space="preserve">The LLIS Report may identify limits, including Interconnection Reliability Operating Limits (IROLs) and non-thermal limits such as voltage or stability criteria that cannot be resolved via CLR redispatch; these may require the TSP and/or ERCOT to undertake and complete identified projects which must be implemented as a condition of energization. </w:t>
        </w:r>
      </w:ins>
    </w:p>
    <w:p w14:paraId="13454688" w14:textId="77777777" w:rsidR="003111D1" w:rsidRPr="005D15B3" w:rsidRDefault="003111D1" w:rsidP="003111D1">
      <w:pPr>
        <w:spacing w:after="240"/>
        <w:ind w:left="1440" w:hanging="720"/>
        <w:rPr>
          <w:ins w:id="126" w:author="Joint Commenters 111425" w:date="2025-11-14T11:13:00Z"/>
        </w:rPr>
      </w:pPr>
      <w:ins w:id="127" w:author="Joint Commenters 111425" w:date="2025-11-14T11:13:00Z">
        <w:r w:rsidRPr="005D15B3">
          <w:t>(f)</w:t>
        </w:r>
        <w:r w:rsidRPr="005D15B3">
          <w:tab/>
          <w:t xml:space="preserve">Registration and operation as a CLR under this paragraph </w:t>
        </w:r>
        <w:proofErr w:type="gramStart"/>
        <w:r w:rsidRPr="005D15B3">
          <w:t>does</w:t>
        </w:r>
        <w:proofErr w:type="gramEnd"/>
        <w:r w:rsidRPr="005D15B3">
          <w:t xml:space="preserve"> not waive or defer implementation of LLIS-identified non-thermal projects the TSP determines must be in-service prior to CLR energization; those projects are implemented under the applicable interconnection or facilities agreement between the ILLE and the TSP and may proceed in parallel with CLR registration and other conditions of energization. </w:t>
        </w:r>
      </w:ins>
    </w:p>
    <w:p w14:paraId="63AF9649" w14:textId="77777777" w:rsidR="003111D1" w:rsidRPr="005D15B3" w:rsidRDefault="003111D1" w:rsidP="003111D1">
      <w:pPr>
        <w:spacing w:after="240"/>
        <w:ind w:left="1440" w:hanging="720"/>
        <w:rPr>
          <w:ins w:id="128" w:author="Joint Commenters 111425" w:date="2025-11-14T11:13:00Z"/>
        </w:rPr>
      </w:pPr>
      <w:ins w:id="129" w:author="Joint Commenters 111425" w:date="2025-11-14T11:13:00Z">
        <w:r w:rsidRPr="005D15B3">
          <w:t>(g)</w:t>
        </w:r>
        <w:r w:rsidRPr="005D15B3">
          <w:tab/>
          <w:t xml:space="preserve">Operating as a CLR under this paragraph does not trigger any </w:t>
        </w:r>
        <w:proofErr w:type="gramStart"/>
        <w:r w:rsidRPr="005D15B3">
          <w:t>restudy</w:t>
        </w:r>
        <w:proofErr w:type="gramEnd"/>
        <w:r w:rsidRPr="005D15B3">
          <w:t xml:space="preserve"> of LLIS results.</w:t>
        </w:r>
      </w:ins>
    </w:p>
    <w:p w14:paraId="1142DD66" w14:textId="77777777" w:rsidR="003111D1" w:rsidRDefault="003111D1" w:rsidP="003111D1">
      <w:pPr>
        <w:spacing w:after="240"/>
        <w:ind w:left="1440" w:hanging="720"/>
        <w:rPr>
          <w:ins w:id="130" w:author="Joint Commenters 111425" w:date="2025-11-14T11:13:00Z"/>
        </w:rPr>
      </w:pPr>
      <w:ins w:id="131" w:author="Joint Commenters 111425" w:date="2025-11-14T11:13:00Z">
        <w:r w:rsidRPr="005D15B3">
          <w:t>(h)</w:t>
        </w:r>
        <w:r w:rsidRPr="005D15B3">
          <w:tab/>
          <w:t xml:space="preserve">For transmission planning purposes, the proposed CLR will be treated as any other firm Load. Transmission upgrades identified in the LLIS remain required and </w:t>
        </w:r>
        <w:proofErr w:type="gramStart"/>
        <w:r w:rsidRPr="005D15B3">
          <w:t>continue on</w:t>
        </w:r>
        <w:proofErr w:type="gramEnd"/>
        <w:r w:rsidRPr="005D15B3">
          <w:t xml:space="preserve"> normal timelines.</w:t>
        </w:r>
      </w:ins>
    </w:p>
    <w:p w14:paraId="775C880E" w14:textId="5E0F112F" w:rsidR="00602041" w:rsidRPr="00602041" w:rsidRDefault="00602041" w:rsidP="003111D1">
      <w:pPr>
        <w:spacing w:after="240"/>
        <w:ind w:left="720" w:hanging="720"/>
        <w:rPr>
          <w:ins w:id="132" w:author="Luminary Strategies" w:date="2025-10-31T17:47:00Z"/>
        </w:rPr>
      </w:pPr>
      <w:ins w:id="133" w:author="Luminary Strategies" w:date="2025-10-31T17:47:00Z">
        <w:r w:rsidRPr="00602041">
          <w:t>(9)</w:t>
        </w:r>
        <w:r w:rsidRPr="00602041">
          <w:tab/>
          <w:t xml:space="preserve">A CLR registered for the purposes of paragraph (8) </w:t>
        </w:r>
      </w:ins>
      <w:ins w:id="134" w:author="Luminary Strategies" w:date="2025-10-31T17:49:00Z">
        <w:r w:rsidRPr="00602041">
          <w:t xml:space="preserve">above </w:t>
        </w:r>
      </w:ins>
      <w:ins w:id="135" w:author="Luminary Strategies" w:date="2025-10-31T17:47:00Z">
        <w:r w:rsidRPr="00602041">
          <w:t xml:space="preserve">may choose to be retired at the </w:t>
        </w:r>
      </w:ins>
      <w:ins w:id="136" w:author="Luminary Strategies" w:date="2025-10-31T17:50:00Z">
        <w:r w:rsidRPr="00602041">
          <w:t>R</w:t>
        </w:r>
      </w:ins>
      <w:ins w:id="137" w:author="Luminary Strategies" w:date="2025-10-31T17:47:00Z">
        <w:r w:rsidRPr="00602041">
          <w:t xml:space="preserve">esource </w:t>
        </w:r>
      </w:ins>
      <w:ins w:id="138" w:author="Luminary Strategies" w:date="2025-10-31T17:50:00Z">
        <w:r w:rsidRPr="00602041">
          <w:t>N</w:t>
        </w:r>
      </w:ins>
      <w:ins w:id="139" w:author="Luminary Strategies" w:date="2025-10-31T17:47:00Z">
        <w:r w:rsidRPr="00602041">
          <w:t xml:space="preserve">ode if the network upgrades identified by the LCP are completed </w:t>
        </w:r>
        <w:del w:id="140" w:author="Oncor 120925" w:date="2025-12-01T10:58:00Z">
          <w:r w:rsidRPr="00602041" w:rsidDel="00917255">
            <w:delText xml:space="preserve">or the TSP otherwise determines there are not unanticipated system impacts, </w:delText>
          </w:r>
        </w:del>
        <w:r w:rsidRPr="00602041">
          <w:t>or may choose to continue to operate as a CLR after the network upgrades are completed.</w:t>
        </w:r>
      </w:ins>
    </w:p>
    <w:p w14:paraId="33DC7800" w14:textId="77777777" w:rsidR="00602041" w:rsidRPr="00602041" w:rsidRDefault="00602041" w:rsidP="00602041">
      <w:pPr>
        <w:keepNext/>
        <w:widowControl w:val="0"/>
        <w:tabs>
          <w:tab w:val="left" w:pos="1296"/>
        </w:tabs>
        <w:spacing w:before="240" w:after="240"/>
        <w:outlineLvl w:val="3"/>
        <w:rPr>
          <w:b/>
          <w:bCs/>
          <w:snapToGrid w:val="0"/>
          <w:szCs w:val="20"/>
          <w:lang w:val="x-none" w:eastAsia="x-none"/>
        </w:rPr>
      </w:pPr>
      <w:bookmarkStart w:id="141" w:name="_Toc194046308"/>
      <w:r w:rsidRPr="00602041">
        <w:rPr>
          <w:b/>
          <w:bCs/>
          <w:snapToGrid w:val="0"/>
          <w:szCs w:val="20"/>
          <w:lang w:val="x-none" w:eastAsia="x-none"/>
        </w:rPr>
        <w:t>4.1.1.7</w:t>
      </w:r>
      <w:r w:rsidRPr="00602041">
        <w:rPr>
          <w:b/>
          <w:bCs/>
          <w:snapToGrid w:val="0"/>
          <w:szCs w:val="20"/>
          <w:lang w:val="x-none" w:eastAsia="x-none"/>
        </w:rPr>
        <w:tab/>
        <w:t>Minimum Deliverability Criteria</w:t>
      </w:r>
      <w:bookmarkEnd w:id="141"/>
    </w:p>
    <w:p w14:paraId="2BF455AB" w14:textId="77777777" w:rsidR="00602041" w:rsidRPr="00602041" w:rsidRDefault="00602041" w:rsidP="00602041">
      <w:pPr>
        <w:spacing w:after="240"/>
        <w:ind w:left="720" w:hanging="720"/>
        <w:rPr>
          <w:lang w:val="x-none" w:eastAsia="x-none"/>
        </w:rPr>
      </w:pPr>
      <w:r w:rsidRPr="00602041">
        <w:rPr>
          <w:lang w:val="x-none" w:eastAsia="x-none"/>
        </w:rPr>
        <w:t>(1)</w:t>
      </w:r>
      <w:r w:rsidRPr="00602041">
        <w:rPr>
          <w:lang w:val="x-none" w:eastAsia="x-none"/>
        </w:rP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57874767" w14:textId="77777777" w:rsidR="00602041" w:rsidRPr="00602041" w:rsidRDefault="00602041" w:rsidP="00602041">
      <w:pPr>
        <w:spacing w:after="240"/>
        <w:ind w:left="1440" w:hanging="720"/>
        <w:rPr>
          <w:lang w:val="x-none" w:eastAsia="x-none"/>
        </w:rPr>
      </w:pPr>
      <w:r w:rsidRPr="00602041">
        <w:rPr>
          <w:lang w:val="x-none" w:eastAsia="x-none"/>
        </w:rPr>
        <w:t>(a)</w:t>
      </w:r>
      <w:r w:rsidRPr="00602041">
        <w:rPr>
          <w:lang w:val="x-none" w:eastAsia="x-none"/>
        </w:rPr>
        <w:tab/>
        <w:t>Category P0, P1, P2-1, P3, and P7 planning events from the NERC Reliability Standard addressing Transmission System Planning Performance Requirements; and</w:t>
      </w:r>
    </w:p>
    <w:p w14:paraId="7BCB22CA" w14:textId="77777777" w:rsidR="00602041" w:rsidRPr="00602041" w:rsidRDefault="00602041" w:rsidP="00602041">
      <w:pPr>
        <w:spacing w:after="240"/>
        <w:ind w:left="1440" w:hanging="720"/>
        <w:rPr>
          <w:lang w:val="x-none" w:eastAsia="x-none"/>
        </w:rPr>
      </w:pPr>
      <w:r w:rsidRPr="00602041">
        <w:rPr>
          <w:lang w:val="x-none" w:eastAsia="x-none"/>
        </w:rPr>
        <w:t>(b)</w:t>
      </w:r>
      <w:r w:rsidRPr="00602041">
        <w:rPr>
          <w:lang w:val="x-none" w:eastAsia="x-none"/>
        </w:rPr>
        <w:tab/>
        <w:t>The ERCOT-specific reliability performance criteria included in Section 4.1.1.2, Reliability Performance Criteria.</w:t>
      </w:r>
    </w:p>
    <w:p w14:paraId="3B02A08F" w14:textId="77777777" w:rsidR="00602041" w:rsidRPr="00602041" w:rsidRDefault="00602041" w:rsidP="00602041">
      <w:pPr>
        <w:spacing w:after="240"/>
        <w:ind w:left="720" w:hanging="720"/>
        <w:rPr>
          <w:lang w:val="x-none" w:eastAsia="x-none"/>
        </w:rPr>
      </w:pPr>
      <w:r w:rsidRPr="00602041">
        <w:rPr>
          <w:lang w:val="x-none" w:eastAsia="x-none"/>
        </w:rPr>
        <w:t>(2)</w:t>
      </w:r>
      <w:r w:rsidRPr="00602041">
        <w:rPr>
          <w:lang w:val="x-none" w:eastAsia="x-none"/>
        </w:rPr>
        <w:tab/>
        <w:t>The minimum percentage of capacity referenced in paragraph (1) above shall be applied to each Resource’s applicable Seasonal Net Max Sustainable Rating submitted through the Resource Registration process.</w:t>
      </w:r>
    </w:p>
    <w:p w14:paraId="6ED66D7B" w14:textId="77777777" w:rsidR="00602041" w:rsidRPr="00602041" w:rsidRDefault="00602041" w:rsidP="00602041">
      <w:pPr>
        <w:spacing w:after="240"/>
        <w:ind w:left="720" w:hanging="720"/>
        <w:rPr>
          <w:lang w:val="x-none" w:eastAsia="x-none"/>
        </w:rPr>
      </w:pPr>
      <w:r w:rsidRPr="00602041">
        <w:rPr>
          <w:lang w:val="x-none" w:eastAsia="x-none"/>
        </w:rPr>
        <w:lastRenderedPageBreak/>
        <w:t>(3)</w:t>
      </w:r>
      <w:r w:rsidRPr="00602041">
        <w:rPr>
          <w:lang w:val="x-none" w:eastAsia="x-none"/>
        </w:rPr>
        <w:tab/>
        <w:t>The minimum deliverability condition described in paragraph (1) applies to the following Resources:</w:t>
      </w:r>
    </w:p>
    <w:p w14:paraId="3332F83A" w14:textId="77777777" w:rsidR="00602041" w:rsidRPr="00602041" w:rsidRDefault="00602041" w:rsidP="00602041">
      <w:pPr>
        <w:spacing w:after="240"/>
        <w:ind w:left="1440" w:hanging="720"/>
        <w:rPr>
          <w:lang w:val="x-none" w:eastAsia="x-none"/>
        </w:rPr>
      </w:pPr>
      <w:r w:rsidRPr="00602041">
        <w:rPr>
          <w:lang w:val="x-none" w:eastAsia="x-none"/>
        </w:rPr>
        <w:t>(a)</w:t>
      </w:r>
      <w:r w:rsidRPr="00602041">
        <w:rPr>
          <w:lang w:val="x-none" w:eastAsia="x-none"/>
        </w:rPr>
        <w:tab/>
        <w:t>Any Generation Resource utilizing combined cycle, steam turbine, combustion turbine, hydro, or reciprocating engine technology; or</w:t>
      </w:r>
    </w:p>
    <w:p w14:paraId="45699C51" w14:textId="77777777" w:rsidR="00602041" w:rsidRPr="00602041" w:rsidRDefault="00602041" w:rsidP="00602041">
      <w:pPr>
        <w:spacing w:after="240"/>
        <w:ind w:left="1440" w:hanging="720"/>
        <w:rPr>
          <w:lang w:val="x-none" w:eastAsia="x-none"/>
        </w:rPr>
      </w:pPr>
      <w:r w:rsidRPr="00602041">
        <w:rPr>
          <w:lang w:val="x-none" w:eastAsia="x-none"/>
        </w:rPr>
        <w:t>(b)</w:t>
      </w:r>
      <w:r w:rsidRPr="00602041">
        <w:rPr>
          <w:lang w:val="x-none" w:eastAsia="x-none"/>
        </w:rPr>
        <w:tab/>
        <w:t>Any Energy Storage Resource (ESR) meeting an ERCOT-defined minimum duration threshold.</w:t>
      </w:r>
    </w:p>
    <w:p w14:paraId="7F9EA1B2" w14:textId="1F2B65EA" w:rsidR="00602041" w:rsidRPr="00602041" w:rsidRDefault="00602041" w:rsidP="00602041">
      <w:pPr>
        <w:spacing w:after="240"/>
        <w:ind w:left="720" w:hanging="720"/>
      </w:pPr>
      <w:r w:rsidRPr="00602041">
        <w:t>(4)</w:t>
      </w:r>
      <w:r w:rsidRPr="00602041">
        <w:tab/>
        <w:t>Resources other than those described in paragraph (3) above may be redispatched as necessary to meet the requirements of this Section.</w:t>
      </w:r>
      <w:ins w:id="142" w:author="Luminary Strategies" w:date="2025-10-31T17:51:00Z">
        <w:del w:id="143" w:author="Joint Commenters 111425" w:date="2025-11-14T11:13:00Z">
          <w:r w:rsidRPr="00602041" w:rsidDel="003111D1">
            <w:delText xml:space="preserve"> </w:delText>
          </w:r>
        </w:del>
      </w:ins>
      <w:ins w:id="144" w:author="Luminary Strategies" w:date="2025-11-01T17:24:00Z">
        <w:del w:id="145" w:author="Joint Commenters 111425" w:date="2025-11-14T11:13:00Z">
          <w:r w:rsidRPr="00602041" w:rsidDel="003111D1">
            <w:delText xml:space="preserve"> </w:delText>
          </w:r>
        </w:del>
      </w:ins>
      <w:ins w:id="146" w:author="Luminary Strategies" w:date="2025-10-31T17:51:00Z">
        <w:del w:id="147" w:author="Joint Commenters 111425" w:date="2025-11-14T11:13:00Z">
          <w:r w:rsidRPr="00602041" w:rsidDel="003111D1">
            <w:delText>This includes an Interconnecting Large Load Entity (ILLE) electing Controllable Load Resource (CLR) treatment pursuant to paragraph (8) of Section 4.1.1.1</w:delText>
          </w:r>
        </w:del>
      </w:ins>
      <w:ins w:id="148" w:author="Luminary Strategies" w:date="2025-10-31T17:52:00Z">
        <w:del w:id="149" w:author="Joint Commenters 111425" w:date="2025-11-14T11:13:00Z">
          <w:r w:rsidRPr="00602041" w:rsidDel="003111D1">
            <w:delText>, Planning Assumptions,</w:delText>
          </w:r>
        </w:del>
      </w:ins>
      <w:ins w:id="150" w:author="Luminary Strategies" w:date="2025-10-31T17:51:00Z">
        <w:del w:id="151" w:author="Joint Commenters 111425" w:date="2025-11-14T11:13:00Z">
          <w:r w:rsidRPr="00602041" w:rsidDel="003111D1">
            <w:delText xml:space="preserve"> to be dispatched to their </w:delText>
          </w:r>
        </w:del>
      </w:ins>
      <w:ins w:id="152" w:author="Luminary Strategies" w:date="2025-10-31T17:52:00Z">
        <w:del w:id="153" w:author="Joint Commenters 111425" w:date="2025-11-14T11:13:00Z">
          <w:r w:rsidRPr="00602041" w:rsidDel="003111D1">
            <w:delText>Low Power Consumption (</w:delText>
          </w:r>
        </w:del>
      </w:ins>
      <w:ins w:id="154" w:author="Luminary Strategies" w:date="2025-10-31T17:51:00Z">
        <w:del w:id="155" w:author="Joint Commenters 111425" w:date="2025-11-14T11:13:00Z">
          <w:r w:rsidRPr="00602041" w:rsidDel="003111D1">
            <w:delText>LPC</w:delText>
          </w:r>
        </w:del>
      </w:ins>
      <w:ins w:id="156" w:author="Luminary Strategies" w:date="2025-10-31T17:52:00Z">
        <w:del w:id="157" w:author="Joint Commenters 111425" w:date="2025-11-14T11:13:00Z">
          <w:r w:rsidRPr="00602041" w:rsidDel="003111D1">
            <w:delText>)</w:delText>
          </w:r>
        </w:del>
      </w:ins>
      <w:ins w:id="158" w:author="Luminary Strategies" w:date="2025-10-31T17:51:00Z">
        <w:del w:id="159" w:author="Joint Commenters 111425" w:date="2025-11-14T11:13:00Z">
          <w:r w:rsidRPr="00602041" w:rsidDel="003111D1">
            <w:delText>, up to and including 0 MW.</w:delText>
          </w:r>
        </w:del>
      </w:ins>
    </w:p>
    <w:p w14:paraId="03AE1471" w14:textId="77777777" w:rsidR="00602041" w:rsidRPr="00602041" w:rsidRDefault="00602041" w:rsidP="00602041">
      <w:pPr>
        <w:spacing w:after="240"/>
        <w:ind w:left="720" w:hanging="720"/>
      </w:pPr>
      <w:r w:rsidRPr="00602041">
        <w:t>(5)</w:t>
      </w:r>
      <w:r w:rsidRPr="00602041">
        <w:tab/>
        <w:t>ERCOT-proposed revisions to the minimum percentage of capacity or minimum duration threshold for ESRs used to implement the requirements of this Section will be recommended by the Technical Advisory Committee (TAC) and approved by the ERCOT Board.</w:t>
      </w:r>
    </w:p>
    <w:p w14:paraId="4852E062" w14:textId="77777777" w:rsidR="00602041" w:rsidRPr="00602041" w:rsidRDefault="00602041" w:rsidP="00602041">
      <w:pPr>
        <w:spacing w:after="240"/>
        <w:ind w:left="1440" w:hanging="720"/>
        <w:rPr>
          <w:iCs/>
          <w:szCs w:val="20"/>
          <w:lang w:val="x-none" w:eastAsia="x-none"/>
        </w:rPr>
      </w:pPr>
      <w:r w:rsidRPr="00602041">
        <w:rPr>
          <w:iCs/>
          <w:szCs w:val="20"/>
          <w:lang w:val="x-none" w:eastAsia="x-none"/>
        </w:rPr>
        <w:t>(a)</w:t>
      </w:r>
      <w:r w:rsidRPr="00602041">
        <w:rPr>
          <w:iCs/>
          <w:szCs w:val="20"/>
          <w:lang w:val="x-none" w:eastAsia="x-none"/>
        </w:rPr>
        <w:tab/>
        <w:t>ERCOT will post the current values approved by the ERCOT Board pursuant to paragraph (5) above on the ERCOT website.</w:t>
      </w:r>
    </w:p>
    <w:p w14:paraId="2E76E552" w14:textId="77777777" w:rsidR="00602041" w:rsidRPr="00602041" w:rsidRDefault="00602041" w:rsidP="00602041">
      <w:pPr>
        <w:keepNext/>
        <w:tabs>
          <w:tab w:val="left" w:pos="900"/>
          <w:tab w:val="right" w:pos="9360"/>
        </w:tabs>
        <w:spacing w:before="240" w:after="240"/>
        <w:ind w:left="900" w:hanging="900"/>
        <w:outlineLvl w:val="1"/>
        <w:rPr>
          <w:b/>
          <w:szCs w:val="20"/>
        </w:rPr>
      </w:pPr>
      <w:bookmarkStart w:id="160" w:name="_Toc194047944"/>
      <w:r w:rsidRPr="00602041">
        <w:rPr>
          <w:b/>
          <w:szCs w:val="20"/>
        </w:rPr>
        <w:t>6.1</w:t>
      </w:r>
      <w:r w:rsidRPr="00602041">
        <w:rPr>
          <w:b/>
          <w:szCs w:val="20"/>
        </w:rPr>
        <w:tab/>
        <w:t>Steady-State Model Development</w:t>
      </w:r>
      <w:bookmarkEnd w:id="160"/>
      <w:r w:rsidRPr="00602041">
        <w:rPr>
          <w:b/>
          <w:szCs w:val="20"/>
        </w:rPr>
        <w:tab/>
      </w:r>
    </w:p>
    <w:p w14:paraId="22484CD6" w14:textId="77777777" w:rsidR="00602041" w:rsidRPr="00602041" w:rsidRDefault="00602041" w:rsidP="00602041">
      <w:pPr>
        <w:spacing w:after="240"/>
        <w:ind w:left="720" w:hanging="720"/>
        <w:rPr>
          <w:szCs w:val="20"/>
        </w:rPr>
      </w:pPr>
      <w:r w:rsidRPr="00602041">
        <w:rPr>
          <w:szCs w:val="20"/>
        </w:rPr>
        <w:t>(1)</w:t>
      </w:r>
      <w:r w:rsidRPr="00602041">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4AB8839C" w14:textId="77777777" w:rsidR="00602041" w:rsidRPr="00602041" w:rsidRDefault="00602041" w:rsidP="00602041">
      <w:pPr>
        <w:spacing w:after="240"/>
        <w:ind w:left="1440" w:hanging="720"/>
      </w:pPr>
      <w:r w:rsidRPr="00602041">
        <w:t>(a)</w:t>
      </w:r>
      <w:r w:rsidRPr="00602041">
        <w:tab/>
        <w:t>The Annual Planning Model base cases, which represent the annual peak load conditions, as prescribed in Protocol Section 3.10.2, Annual Planning Model, shall be developed annually, updated on a biannual</w:t>
      </w:r>
      <w:r w:rsidRPr="00602041">
        <w:rPr>
          <w:color w:val="FF0000"/>
        </w:rPr>
        <w:t xml:space="preserve"> </w:t>
      </w:r>
      <w:r w:rsidRPr="00602041">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39DD7A8" w14:textId="77777777" w:rsidR="00602041" w:rsidRPr="00602041" w:rsidRDefault="00602041" w:rsidP="00602041">
      <w:pPr>
        <w:spacing w:after="240"/>
        <w:ind w:left="1440" w:hanging="720"/>
      </w:pPr>
      <w:r w:rsidRPr="00602041">
        <w:t>(b)</w:t>
      </w:r>
      <w:r w:rsidRPr="00602041">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96715A7" w14:textId="77777777" w:rsidR="00602041" w:rsidRPr="00602041" w:rsidRDefault="00602041" w:rsidP="00602041">
      <w:pPr>
        <w:spacing w:after="240"/>
        <w:ind w:left="1440" w:hanging="720"/>
      </w:pPr>
      <w:r w:rsidRPr="00602041">
        <w:t>(c)</w:t>
      </w:r>
      <w:r w:rsidRPr="00602041">
        <w:tab/>
        <w:t>Off-cycle updates not associated with the biannual update shall be posted in a timely manner and include:</w:t>
      </w:r>
    </w:p>
    <w:p w14:paraId="02B6AEC5" w14:textId="77777777" w:rsidR="00602041" w:rsidRPr="00602041" w:rsidRDefault="00602041" w:rsidP="00602041">
      <w:pPr>
        <w:ind w:left="720" w:hanging="360"/>
        <w:rPr>
          <w:lang w:eastAsia="x-none" w:bidi="he-IL"/>
        </w:rPr>
      </w:pPr>
      <w:r w:rsidRPr="00602041">
        <w:rPr>
          <w:lang w:val="x-none" w:eastAsia="x-none" w:bidi="he-IL"/>
        </w:rPr>
        <w:lastRenderedPageBreak/>
        <w:tab/>
      </w:r>
      <w:r w:rsidRPr="00602041">
        <w:rPr>
          <w:lang w:val="x-none" w:eastAsia="x-none" w:bidi="he-IL"/>
        </w:rPr>
        <w:tab/>
        <w:t>(i)</w:t>
      </w:r>
      <w:r w:rsidRPr="00602041">
        <w:rPr>
          <w:lang w:val="x-none" w:eastAsia="x-none" w:bidi="he-IL"/>
        </w:rPr>
        <w:tab/>
        <w:t xml:space="preserve">Corrections to significant errors discovered in modeling or major </w:t>
      </w:r>
      <w:r w:rsidRPr="00602041">
        <w:rPr>
          <w:lang w:val="x-none" w:eastAsia="x-none" w:bidi="he-IL"/>
        </w:rPr>
        <w:tab/>
      </w:r>
      <w:r w:rsidRPr="00602041">
        <w:rPr>
          <w:lang w:val="x-none" w:eastAsia="x-none" w:bidi="he-IL"/>
        </w:rPr>
        <w:tab/>
      </w:r>
      <w:r w:rsidRPr="00602041">
        <w:rPr>
          <w:lang w:val="x-none" w:eastAsia="x-none" w:bidi="he-IL"/>
        </w:rPr>
        <w:tab/>
      </w:r>
      <w:r w:rsidRPr="00602041">
        <w:rPr>
          <w:lang w:val="x-none" w:eastAsia="x-none" w:bidi="he-IL"/>
        </w:rPr>
        <w:tab/>
        <w:t xml:space="preserve">changes in operation configuration that affect the steady-state base </w:t>
      </w:r>
      <w:r w:rsidRPr="00602041">
        <w:rPr>
          <w:lang w:val="x-none" w:eastAsia="x-none" w:bidi="he-IL"/>
        </w:rPr>
        <w:tab/>
      </w:r>
      <w:r w:rsidRPr="00602041">
        <w:rPr>
          <w:lang w:val="x-none" w:eastAsia="x-none" w:bidi="he-IL"/>
        </w:rPr>
        <w:tab/>
      </w:r>
      <w:r w:rsidRPr="00602041">
        <w:rPr>
          <w:lang w:val="x-none" w:eastAsia="x-none" w:bidi="he-IL"/>
        </w:rPr>
        <w:tab/>
      </w:r>
      <w:r w:rsidRPr="00602041">
        <w:rPr>
          <w:lang w:val="x-none" w:eastAsia="x-none" w:bidi="he-IL"/>
        </w:rPr>
        <w:tab/>
        <w:t>cases; or</w:t>
      </w:r>
      <w:r w:rsidRPr="00602041">
        <w:rPr>
          <w:lang w:eastAsia="x-none" w:bidi="he-IL"/>
        </w:rPr>
        <w:t xml:space="preserve"> </w:t>
      </w:r>
    </w:p>
    <w:p w14:paraId="355B5BDD" w14:textId="77777777" w:rsidR="00602041" w:rsidRPr="00602041" w:rsidRDefault="00602041" w:rsidP="00602041">
      <w:pPr>
        <w:ind w:left="2160" w:hanging="360"/>
        <w:rPr>
          <w:lang w:eastAsia="x-none" w:bidi="he-IL"/>
        </w:rPr>
      </w:pPr>
    </w:p>
    <w:p w14:paraId="0CDFEBC8" w14:textId="77777777" w:rsidR="00602041" w:rsidRPr="00602041" w:rsidRDefault="00602041" w:rsidP="00602041">
      <w:pPr>
        <w:spacing w:after="240"/>
        <w:ind w:left="2160" w:hanging="720"/>
        <w:rPr>
          <w:lang w:val="x-none" w:eastAsia="x-none" w:bidi="he-IL"/>
        </w:rPr>
      </w:pPr>
      <w:r w:rsidRPr="00602041">
        <w:rPr>
          <w:lang w:val="x-none" w:eastAsia="x-none" w:bidi="he-IL"/>
        </w:rPr>
        <w:t>(ii)</w:t>
      </w:r>
      <w:r w:rsidRPr="00602041">
        <w:rPr>
          <w:lang w:val="x-none" w:eastAsia="x-none" w:bidi="he-IL"/>
        </w:rPr>
        <w:tab/>
        <w:t xml:space="preserve">A significant change in the scope or timing of a transmission project or the development of a new transmission project that impacts either of the </w:t>
      </w:r>
      <w:r w:rsidRPr="00602041">
        <w:rPr>
          <w:lang w:eastAsia="x-none" w:bidi="he-IL"/>
        </w:rPr>
        <w:t>n</w:t>
      </w:r>
      <w:r w:rsidRPr="00602041">
        <w:rPr>
          <w:lang w:val="x-none" w:eastAsia="x-none" w:bidi="he-IL"/>
        </w:rPr>
        <w:t>ext two summer base cases.</w:t>
      </w:r>
      <w:r w:rsidRPr="00602041">
        <w:rPr>
          <w:lang w:val="x-none" w:eastAsia="x-none"/>
        </w:rPr>
        <w:t xml:space="preserve"> </w:t>
      </w:r>
    </w:p>
    <w:p w14:paraId="05650E82" w14:textId="77777777" w:rsidR="00602041" w:rsidRPr="00602041" w:rsidRDefault="00602041" w:rsidP="00602041">
      <w:pPr>
        <w:spacing w:after="240"/>
        <w:ind w:left="1440" w:hanging="720"/>
        <w:rPr>
          <w:szCs w:val="20"/>
        </w:rPr>
      </w:pPr>
      <w:r w:rsidRPr="00602041">
        <w:rPr>
          <w:szCs w:val="20"/>
        </w:rPr>
        <w:t>(d)</w:t>
      </w:r>
      <w:r w:rsidRPr="00602041">
        <w:rPr>
          <w:szCs w:val="20"/>
        </w:rPr>
        <w:tab/>
        <w:t xml:space="preserve">Off-cycle updates that are posted as described in paragraphs (1)(a) through (c) above shall be in the form of a Power System Simulator for Engineering (PSS/E) formatted incremental change file. </w:t>
      </w:r>
    </w:p>
    <w:p w14:paraId="10EA4335" w14:textId="77777777" w:rsidR="00602041" w:rsidRPr="00602041" w:rsidRDefault="00602041" w:rsidP="00602041">
      <w:pPr>
        <w:spacing w:after="240"/>
        <w:ind w:left="1440" w:hanging="720"/>
        <w:rPr>
          <w:szCs w:val="20"/>
        </w:rPr>
      </w:pPr>
      <w:r w:rsidRPr="00602041">
        <w:rPr>
          <w:szCs w:val="20"/>
        </w:rPr>
        <w:t>(e)</w:t>
      </w:r>
      <w:r w:rsidRPr="00602041">
        <w:rPr>
          <w:szCs w:val="20"/>
        </w:rPr>
        <w:tab/>
        <w:t>All steady-</w:t>
      </w:r>
      <w:proofErr w:type="gramStart"/>
      <w:r w:rsidRPr="00602041">
        <w:rPr>
          <w:szCs w:val="20"/>
        </w:rPr>
        <w:t>state base</w:t>
      </w:r>
      <w:proofErr w:type="gramEnd"/>
      <w:r w:rsidRPr="00602041">
        <w:rPr>
          <w:szCs w:val="20"/>
        </w:rPr>
        <w:t xml:space="preserve"> cases and incremental change files on the MIS Secure Area shall be available for use by Market Participants. </w:t>
      </w:r>
    </w:p>
    <w:p w14:paraId="062101A7" w14:textId="77777777" w:rsidR="00602041" w:rsidRPr="00602041" w:rsidRDefault="00602041" w:rsidP="00602041">
      <w:pPr>
        <w:spacing w:after="240"/>
        <w:ind w:left="1440" w:hanging="720"/>
        <w:rPr>
          <w:szCs w:val="20"/>
        </w:rPr>
      </w:pPr>
      <w:r w:rsidRPr="00602041">
        <w:rPr>
          <w:szCs w:val="20"/>
        </w:rPr>
        <w:t>(f)</w:t>
      </w:r>
      <w:r w:rsidRPr="00602041">
        <w:rPr>
          <w:szCs w:val="20"/>
        </w:rPr>
        <w:tab/>
        <w:t xml:space="preserve">The ERCOT Steady State Working Group Procedure Manual describes each base case that is required to be built.  The schedule for posting all steady-state base cases shall be made available </w:t>
      </w:r>
      <w:proofErr w:type="gramStart"/>
      <w:r w:rsidRPr="00602041">
        <w:rPr>
          <w:szCs w:val="20"/>
        </w:rPr>
        <w:t>on</w:t>
      </w:r>
      <w:proofErr w:type="gramEnd"/>
      <w:r w:rsidRPr="00602041">
        <w:rPr>
          <w:szCs w:val="20"/>
        </w:rPr>
        <w:t xml:space="preserve"> the MIS Secure Area.</w:t>
      </w:r>
      <w:r w:rsidRPr="00602041" w:rsidDel="000212D4">
        <w:rPr>
          <w:szCs w:val="20"/>
        </w:rPr>
        <w:t xml:space="preserve"> </w:t>
      </w:r>
    </w:p>
    <w:p w14:paraId="3B491C64" w14:textId="77777777" w:rsidR="00602041" w:rsidRPr="00602041" w:rsidRDefault="00602041" w:rsidP="00602041">
      <w:pPr>
        <w:spacing w:after="240"/>
        <w:ind w:left="720" w:hanging="720"/>
        <w:rPr>
          <w:szCs w:val="20"/>
        </w:rPr>
      </w:pPr>
      <w:r w:rsidRPr="00602041">
        <w:rPr>
          <w:szCs w:val="20"/>
        </w:rPr>
        <w:t>(2)</w:t>
      </w:r>
      <w:r w:rsidRPr="00602041">
        <w:rPr>
          <w:szCs w:val="20"/>
        </w:rPr>
        <w:tab/>
        <w:t xml:space="preserve">Transmission Service Providers (TSPs) and ERCOT shall develop </w:t>
      </w:r>
      <w:proofErr w:type="gramStart"/>
      <w:r w:rsidRPr="00602041">
        <w:rPr>
          <w:szCs w:val="20"/>
        </w:rPr>
        <w:t>the steady</w:t>
      </w:r>
      <w:proofErr w:type="gramEnd"/>
      <w:r w:rsidRPr="00602041">
        <w:rPr>
          <w:szCs w:val="20"/>
        </w:rPr>
        <w:t xml:space="preserve">-state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7ED2EF0F" w14:textId="77777777" w:rsidR="00602041" w:rsidRPr="00602041" w:rsidRDefault="00602041" w:rsidP="00602041">
      <w:pPr>
        <w:spacing w:after="240"/>
        <w:ind w:left="1440" w:hanging="720"/>
        <w:rPr>
          <w:szCs w:val="20"/>
        </w:rPr>
      </w:pPr>
      <w:r w:rsidRPr="00602041">
        <w:rPr>
          <w:szCs w:val="20"/>
        </w:rPr>
        <w:t>(a)</w:t>
      </w:r>
      <w:r w:rsidRPr="00602041">
        <w:rPr>
          <w:szCs w:val="20"/>
        </w:rPr>
        <w:tab/>
        <w:t>Additional detailed modeling may be added to the converted Network Operations Model for planning purposes.</w:t>
      </w:r>
    </w:p>
    <w:p w14:paraId="7D29FE45" w14:textId="77777777" w:rsidR="00602041" w:rsidRPr="00602041" w:rsidRDefault="00602041" w:rsidP="00602041">
      <w:pPr>
        <w:spacing w:after="240"/>
        <w:ind w:left="1440" w:hanging="720"/>
        <w:rPr>
          <w:szCs w:val="20"/>
        </w:rPr>
      </w:pPr>
      <w:r w:rsidRPr="00602041">
        <w:rPr>
          <w:szCs w:val="20"/>
        </w:rPr>
        <w:t>(b)</w:t>
      </w:r>
      <w:r w:rsidRPr="00602041">
        <w:rPr>
          <w:szCs w:val="20"/>
        </w:rPr>
        <w:tab/>
        <w:t xml:space="preserve">Future projects are added to the converted Network Operations Model that do not exist in the Network Operations Model past the model build date used to extract a snapshot from the Network Operations Model. </w:t>
      </w:r>
    </w:p>
    <w:p w14:paraId="4F0C8597" w14:textId="77777777" w:rsidR="00602041" w:rsidRPr="00602041" w:rsidRDefault="00602041" w:rsidP="00602041">
      <w:pPr>
        <w:spacing w:after="240"/>
        <w:ind w:left="720" w:hanging="720"/>
        <w:rPr>
          <w:szCs w:val="20"/>
        </w:rPr>
      </w:pPr>
      <w:r w:rsidRPr="00602041">
        <w:rPr>
          <w:szCs w:val="20"/>
        </w:rPr>
        <w:t>(3)</w:t>
      </w:r>
      <w:r w:rsidRPr="00602041">
        <w:rPr>
          <w:szCs w:val="20"/>
        </w:rPr>
        <w:tab/>
        <w:t>Using the Network Model Management System (NMMS), ERCOT and TSPs shall create steady-state models that represent current and planned system conditions from the following data elements:</w:t>
      </w:r>
    </w:p>
    <w:p w14:paraId="2E6DDAAE" w14:textId="77777777" w:rsidR="00602041" w:rsidRPr="00602041" w:rsidRDefault="00602041" w:rsidP="00602041">
      <w:pPr>
        <w:spacing w:after="240"/>
        <w:ind w:left="1440" w:hanging="720"/>
        <w:rPr>
          <w:szCs w:val="20"/>
        </w:rPr>
      </w:pPr>
      <w:r w:rsidRPr="00602041">
        <w:rPr>
          <w:szCs w:val="20"/>
        </w:rPr>
        <w:t>(a)</w:t>
      </w:r>
      <w:r w:rsidRPr="00602041">
        <w:rPr>
          <w:szCs w:val="20"/>
        </w:rPr>
        <w:tab/>
        <w:t>Each TSP, or its Designated Agent, shall provide its respective transmission network steady-state model data, including load data.</w:t>
      </w:r>
    </w:p>
    <w:p w14:paraId="476B2378" w14:textId="77777777" w:rsidR="00602041" w:rsidRPr="00602041" w:rsidRDefault="00602041" w:rsidP="00602041">
      <w:pPr>
        <w:spacing w:after="240"/>
        <w:ind w:left="1440" w:hanging="720"/>
        <w:rPr>
          <w:color w:val="000000"/>
        </w:rPr>
      </w:pPr>
      <w:r w:rsidRPr="00602041">
        <w:rPr>
          <w:szCs w:val="20"/>
        </w:rPr>
        <w:t>(b)</w:t>
      </w:r>
      <w:r w:rsidRPr="00602041">
        <w:rPr>
          <w:szCs w:val="20"/>
        </w:rPr>
        <w:tab/>
      </w:r>
      <w:r w:rsidRPr="00602041">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743C9FC3" w14:textId="77777777" w:rsidR="00602041" w:rsidRPr="00602041" w:rsidRDefault="00602041" w:rsidP="00602041">
      <w:pPr>
        <w:spacing w:after="240"/>
        <w:ind w:left="1440" w:hanging="720"/>
        <w:rPr>
          <w:color w:val="000000"/>
          <w:szCs w:val="20"/>
        </w:rPr>
      </w:pPr>
      <w:r w:rsidRPr="00602041">
        <w:rPr>
          <w:szCs w:val="20"/>
        </w:rPr>
        <w:lastRenderedPageBreak/>
        <w:t>(c)</w:t>
      </w:r>
      <w:r w:rsidRPr="00602041">
        <w:rPr>
          <w:szCs w:val="20"/>
        </w:rPr>
        <w:tab/>
      </w:r>
      <w:r w:rsidRPr="00602041">
        <w:rPr>
          <w:color w:val="000000"/>
        </w:rPr>
        <w:t xml:space="preserve">Each TSP, or its Designated Agent, shall include the impact of energy sources connected to the Distribution System that are not registered with ERCOT </w:t>
      </w:r>
      <w:r w:rsidRPr="00602041">
        <w:rPr>
          <w:color w:val="000000"/>
          <w:szCs w:val="20"/>
        </w:rPr>
        <w:t xml:space="preserve">in its submitted Load data.  The methodology used shall be consistent across all TSPs and described in the ERCOT Steady State Working Group Procedure Manual. </w:t>
      </w:r>
    </w:p>
    <w:p w14:paraId="54C9EEA1" w14:textId="77777777" w:rsidR="00602041" w:rsidRPr="00602041" w:rsidRDefault="00602041" w:rsidP="00602041">
      <w:pPr>
        <w:spacing w:after="240"/>
        <w:ind w:left="1440" w:hanging="720"/>
        <w:rPr>
          <w:szCs w:val="20"/>
        </w:rPr>
      </w:pPr>
      <w:proofErr w:type="gramStart"/>
      <w:r w:rsidRPr="00602041">
        <w:rPr>
          <w:szCs w:val="20"/>
        </w:rPr>
        <w:t>(d)</w:t>
      </w:r>
      <w:r w:rsidRPr="00602041">
        <w:rPr>
          <w:szCs w:val="20"/>
        </w:rPr>
        <w:tab/>
        <w:t>ERCOT</w:t>
      </w:r>
      <w:proofErr w:type="gramEnd"/>
      <w:r w:rsidRPr="00602041">
        <w:rPr>
          <w:szCs w:val="20"/>
        </w:rPr>
        <w:t xml:space="preserve"> shall utilize the latest available Resource Entity and Private Use Network model data submitted to ERCOT by the Resource Entity and the Private Use Network owners through the Resource Registration process for Resource Entities.</w:t>
      </w:r>
    </w:p>
    <w:p w14:paraId="61D47AD1" w14:textId="266F9D96" w:rsidR="00602041" w:rsidRPr="00602041" w:rsidRDefault="002C3B5D" w:rsidP="00602041">
      <w:pPr>
        <w:spacing w:after="240"/>
        <w:ind w:left="1440" w:hanging="720"/>
        <w:rPr>
          <w:szCs w:val="20"/>
        </w:rPr>
      </w:pPr>
      <w:r w:rsidRPr="00602041">
        <w:rPr>
          <w:szCs w:val="20"/>
        </w:rPr>
        <w:t>(e)</w:t>
      </w:r>
      <w:r w:rsidRPr="00602041">
        <w:rPr>
          <w:szCs w:val="20"/>
        </w:rPr>
        <w:tab/>
      </w:r>
      <w:r w:rsidRPr="00602041">
        <w:t xml:space="preserve">ERCOT shall utilize proposed </w:t>
      </w:r>
      <w:ins w:id="161" w:author="Luminary Strategies" w:date="2025-10-31T17:54:00Z">
        <w:r w:rsidRPr="00602041">
          <w:t>Controllab</w:t>
        </w:r>
      </w:ins>
      <w:ins w:id="162" w:author="Luminary Strategies" w:date="2025-10-31T17:55:00Z">
        <w:r w:rsidRPr="00602041">
          <w:t xml:space="preserve">le Load Resource (CLR), </w:t>
        </w:r>
      </w:ins>
      <w:r w:rsidRPr="00602041">
        <w:t>Generation Resource and Energy Storage Resource (ESR) model data provided by the Interconnecting Entity (IE) during the generation interconnection process in accordance with Section 5, Generator Interconnection or Modification</w:t>
      </w:r>
      <w:r w:rsidRPr="00602041">
        <w:rPr>
          <w:szCs w:val="20"/>
        </w:rPr>
        <w:t>.</w:t>
      </w:r>
    </w:p>
    <w:p w14:paraId="2C6B96F0" w14:textId="0E071258" w:rsidR="00602041" w:rsidRPr="00602041" w:rsidDel="003111D1" w:rsidRDefault="00602041" w:rsidP="002C3B5D">
      <w:pPr>
        <w:spacing w:after="240"/>
        <w:ind w:left="1440" w:hanging="720"/>
        <w:rPr>
          <w:ins w:id="163" w:author="Luminary Strategies" w:date="2025-10-31T17:55:00Z"/>
          <w:del w:id="164" w:author="Joint Commenters 111425" w:date="2025-11-14T11:14:00Z"/>
        </w:rPr>
      </w:pPr>
      <w:ins w:id="165" w:author="Luminary Strategies" w:date="2025-10-31T17:55:00Z">
        <w:del w:id="166" w:author="Joint Commenters 111425" w:date="2025-11-14T11:14:00Z">
          <w:r w:rsidRPr="00602041" w:rsidDel="003111D1">
            <w:rPr>
              <w:szCs w:val="20"/>
            </w:rPr>
            <w:delText>(f)</w:delText>
          </w:r>
          <w:r w:rsidRPr="00602041" w:rsidDel="003111D1">
            <w:rPr>
              <w:szCs w:val="20"/>
            </w:rPr>
            <w:tab/>
          </w:r>
          <w:r w:rsidRPr="00602041" w:rsidDel="003111D1">
            <w:delText xml:space="preserve">In cases that include electing CLRs associated with Large Loads, the operating state shall be ON and SCED-dispatchable, or OUTL only when Off-Line at 0 MW; </w:delText>
          </w:r>
        </w:del>
      </w:ins>
    </w:p>
    <w:p w14:paraId="368A39AC" w14:textId="37252295" w:rsidR="00602041" w:rsidRPr="00602041" w:rsidRDefault="002C3B5D" w:rsidP="00602041">
      <w:pPr>
        <w:spacing w:after="240"/>
        <w:ind w:left="1440" w:hanging="720"/>
        <w:rPr>
          <w:szCs w:val="20"/>
        </w:rPr>
      </w:pPr>
      <w:r w:rsidRPr="00602041">
        <w:rPr>
          <w:szCs w:val="20"/>
        </w:rPr>
        <w:t>(</w:t>
      </w:r>
      <w:ins w:id="167" w:author="Joint Commenters 111425" w:date="2025-11-14T11:14:00Z">
        <w:r>
          <w:rPr>
            <w:szCs w:val="20"/>
          </w:rPr>
          <w:t>f</w:t>
        </w:r>
      </w:ins>
      <w:ins w:id="168" w:author="Luminary Strategies" w:date="2025-11-01T17:24:00Z">
        <w:del w:id="169" w:author="Joint Commenters 111425" w:date="2025-11-14T11:14:00Z">
          <w:r w:rsidRPr="00602041" w:rsidDel="003111D1">
            <w:rPr>
              <w:szCs w:val="20"/>
            </w:rPr>
            <w:delText>g</w:delText>
          </w:r>
        </w:del>
      </w:ins>
      <w:del w:id="170" w:author="Luminary Strategies" w:date="2025-11-01T17:24:00Z">
        <w:r w:rsidRPr="00602041" w:rsidDel="003D6716">
          <w:rPr>
            <w:szCs w:val="20"/>
          </w:rPr>
          <w:delText>f</w:delText>
        </w:r>
      </w:del>
      <w:r w:rsidRPr="00602041">
        <w:rPr>
          <w:szCs w:val="20"/>
        </w:rPr>
        <w:t>)</w:t>
      </w:r>
      <w:r w:rsidRPr="00602041">
        <w:rPr>
          <w:szCs w:val="20"/>
        </w:rPr>
        <w:tab/>
        <w:t xml:space="preserve">ERCOT shall determine the operating state of </w:t>
      </w:r>
      <w:ins w:id="171" w:author="Luminary Strategies" w:date="2025-11-01T17:24:00Z">
        <w:r w:rsidRPr="00602041">
          <w:rPr>
            <w:szCs w:val="20"/>
          </w:rPr>
          <w:t xml:space="preserve">CLRs, </w:t>
        </w:r>
      </w:ins>
      <w:r w:rsidRPr="00602041">
        <w:rPr>
          <w:szCs w:val="20"/>
        </w:rPr>
        <w:t>Generation Resources</w:t>
      </w:r>
      <w:ins w:id="172" w:author="Luminary Strategies" w:date="2025-11-01T17:25:00Z">
        <w:r w:rsidRPr="00602041">
          <w:rPr>
            <w:szCs w:val="20"/>
          </w:rPr>
          <w:t>,</w:t>
        </w:r>
      </w:ins>
      <w:r w:rsidRPr="00602041">
        <w:rPr>
          <w:szCs w:val="20"/>
        </w:rPr>
        <w:t xml:space="preserve"> and ESRs (MW, MVAr) using a security-constrained economic dispatch tool.</w:t>
      </w:r>
    </w:p>
    <w:p w14:paraId="785AE03F" w14:textId="78EC2A62" w:rsidR="00602041" w:rsidRPr="00602041" w:rsidRDefault="00602041" w:rsidP="002C3B5D">
      <w:pPr>
        <w:spacing w:after="240"/>
        <w:ind w:left="1440" w:hanging="720"/>
        <w:rPr>
          <w:ins w:id="173" w:author="Luminary Strategies" w:date="2025-10-31T17:58:00Z"/>
          <w:szCs w:val="20"/>
        </w:rPr>
      </w:pPr>
      <w:r w:rsidRPr="00602041">
        <w:rPr>
          <w:szCs w:val="20"/>
        </w:rPr>
        <w:t>(</w:t>
      </w:r>
      <w:ins w:id="174" w:author="Joint Commenters 111425" w:date="2025-11-14T11:14:00Z">
        <w:r w:rsidR="003111D1">
          <w:rPr>
            <w:szCs w:val="20"/>
          </w:rPr>
          <w:t>g</w:t>
        </w:r>
      </w:ins>
      <w:ins w:id="175" w:author="Luminary Strategies" w:date="2025-11-01T17:24:00Z">
        <w:del w:id="176" w:author="Joint Commenters 111425" w:date="2025-11-14T11:14:00Z">
          <w:r w:rsidRPr="00602041" w:rsidDel="003111D1">
            <w:rPr>
              <w:szCs w:val="20"/>
            </w:rPr>
            <w:delText>h</w:delText>
          </w:r>
        </w:del>
      </w:ins>
      <w:del w:id="177" w:author="Luminary Strategies" w:date="2025-11-01T17:24:00Z">
        <w:r w:rsidRPr="00602041" w:rsidDel="003D6716">
          <w:rPr>
            <w:szCs w:val="20"/>
          </w:rPr>
          <w:delText>g</w:delText>
        </w:r>
      </w:del>
      <w:r w:rsidRPr="00602041">
        <w:rPr>
          <w:szCs w:val="20"/>
        </w:rPr>
        <w:t>)</w:t>
      </w:r>
      <w:r w:rsidRPr="00602041">
        <w:rPr>
          <w:szCs w:val="20"/>
        </w:rPr>
        <w:tab/>
        <w:t>ERCOT shall determine the import/export levels of asynchronous transmission interconnections based on historical data.</w:t>
      </w:r>
    </w:p>
    <w:p w14:paraId="13CA4916" w14:textId="7978C254" w:rsidR="00152993" w:rsidRPr="00602041" w:rsidRDefault="00602041" w:rsidP="003111D1">
      <w:pPr>
        <w:spacing w:after="240"/>
        <w:ind w:left="1440" w:hanging="720"/>
        <w:rPr>
          <w:szCs w:val="20"/>
        </w:rPr>
      </w:pPr>
      <w:ins w:id="178" w:author="Luminary Strategies" w:date="2025-10-31T17:58:00Z">
        <w:del w:id="179" w:author="Joint Commenters 111425" w:date="2025-11-14T11:14:00Z">
          <w:r w:rsidRPr="00602041" w:rsidDel="003111D1">
            <w:rPr>
              <w:szCs w:val="20"/>
            </w:rPr>
            <w:delText>(</w:delText>
          </w:r>
        </w:del>
      </w:ins>
      <w:ins w:id="180" w:author="Luminary Strategies" w:date="2025-11-01T17:25:00Z">
        <w:del w:id="181" w:author="Joint Commenters 111425" w:date="2025-11-14T11:14:00Z">
          <w:r w:rsidRPr="00602041" w:rsidDel="003111D1">
            <w:rPr>
              <w:szCs w:val="20"/>
            </w:rPr>
            <w:delText>i</w:delText>
          </w:r>
        </w:del>
      </w:ins>
      <w:ins w:id="182" w:author="Luminary Strategies" w:date="2025-10-31T17:58:00Z">
        <w:del w:id="183" w:author="Joint Commenters 111425" w:date="2025-11-14T11:14:00Z">
          <w:r w:rsidRPr="00602041" w:rsidDel="003111D1">
            <w:rPr>
              <w:szCs w:val="20"/>
            </w:rPr>
            <w:delText>)</w:delText>
          </w:r>
          <w:r w:rsidRPr="00602041" w:rsidDel="003111D1">
            <w:rPr>
              <w:szCs w:val="20"/>
            </w:rPr>
            <w:tab/>
            <w:delText xml:space="preserve">ERCOT shall utilize CLR model data when evaluating a CLR planning proposal described in paragraph (8) of Section 4.1.1.1, </w:delText>
          </w:r>
          <w:r w:rsidRPr="00602041" w:rsidDel="003111D1">
            <w:delText>Planning Assumptions</w:delText>
          </w:r>
          <w:r w:rsidRPr="00602041" w:rsidDel="003111D1">
            <w:rPr>
              <w:szCs w:val="20"/>
            </w:rPr>
            <w:delText>.</w:delText>
          </w:r>
        </w:del>
      </w:ins>
    </w:p>
    <w:sectPr w:rsidR="00152993" w:rsidRPr="00602041" w:rsidSect="00D04322">
      <w:headerReference w:type="default" r:id="rId9"/>
      <w:footerReference w:type="default" r:id="rId10"/>
      <w:pgSz w:w="12240" w:h="15840" w:code="1"/>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A3F6E" w14:textId="77777777" w:rsidR="00A22925" w:rsidRDefault="00A22925">
      <w:r>
        <w:separator/>
      </w:r>
    </w:p>
  </w:endnote>
  <w:endnote w:type="continuationSeparator" w:id="0">
    <w:p w14:paraId="60B32FBE" w14:textId="77777777" w:rsidR="00A22925" w:rsidRDefault="00A22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F5AF7" w14:textId="4162F360" w:rsidR="003D0994" w:rsidRDefault="005D25CE" w:rsidP="0074209E">
    <w:pPr>
      <w:pStyle w:val="Footer"/>
      <w:tabs>
        <w:tab w:val="clear" w:pos="4320"/>
        <w:tab w:val="clear" w:pos="8640"/>
        <w:tab w:val="right" w:pos="9360"/>
      </w:tabs>
      <w:rPr>
        <w:rFonts w:ascii="Arial" w:hAnsi="Arial"/>
        <w:sz w:val="18"/>
      </w:rPr>
    </w:pPr>
    <w:r>
      <w:rPr>
        <w:rFonts w:ascii="Arial" w:hAnsi="Arial"/>
        <w:sz w:val="18"/>
      </w:rPr>
      <w:t>134</w:t>
    </w:r>
    <w:r w:rsidR="00170E84">
      <w:rPr>
        <w:rFonts w:ascii="Arial" w:hAnsi="Arial"/>
        <w:sz w:val="18"/>
      </w:rPr>
      <w:t>P</w:t>
    </w:r>
    <w:r w:rsidR="00C158EE">
      <w:rPr>
        <w:rFonts w:ascii="Arial" w:hAnsi="Arial"/>
        <w:sz w:val="18"/>
      </w:rPr>
      <w:t>GRR</w:t>
    </w:r>
    <w:r>
      <w:rPr>
        <w:rFonts w:ascii="Arial" w:hAnsi="Arial"/>
        <w:sz w:val="18"/>
      </w:rPr>
      <w:t>-</w:t>
    </w:r>
    <w:r w:rsidR="00E83157">
      <w:rPr>
        <w:rFonts w:ascii="Arial" w:hAnsi="Arial"/>
        <w:sz w:val="18"/>
      </w:rPr>
      <w:t>16</w:t>
    </w:r>
    <w:r w:rsidR="00917255">
      <w:rPr>
        <w:rFonts w:ascii="Arial" w:hAnsi="Arial"/>
        <w:sz w:val="18"/>
      </w:rPr>
      <w:t xml:space="preserve"> Oncor</w:t>
    </w:r>
    <w:r w:rsidR="00C158EE">
      <w:rPr>
        <w:rFonts w:ascii="Arial" w:hAnsi="Arial"/>
        <w:sz w:val="18"/>
      </w:rPr>
      <w:t xml:space="preserve"> </w:t>
    </w:r>
    <w:r>
      <w:rPr>
        <w:rFonts w:ascii="Arial" w:hAnsi="Arial"/>
        <w:sz w:val="18"/>
      </w:rPr>
      <w:t>C</w:t>
    </w:r>
    <w:r w:rsidR="007269C4">
      <w:rPr>
        <w:rFonts w:ascii="Arial" w:hAnsi="Arial"/>
        <w:sz w:val="18"/>
      </w:rPr>
      <w:t>omment</w:t>
    </w:r>
    <w:r>
      <w:rPr>
        <w:rFonts w:ascii="Arial" w:hAnsi="Arial"/>
        <w:sz w:val="18"/>
      </w:rPr>
      <w:t>s</w:t>
    </w:r>
    <w:r w:rsidR="007269C4">
      <w:rPr>
        <w:rFonts w:ascii="Arial" w:hAnsi="Arial"/>
        <w:sz w:val="18"/>
      </w:rPr>
      <w:t xml:space="preserve"> </w:t>
    </w:r>
    <w:r w:rsidR="00917255">
      <w:rPr>
        <w:rFonts w:ascii="Arial" w:hAnsi="Arial"/>
        <w:sz w:val="18"/>
      </w:rPr>
      <w:t>12</w:t>
    </w:r>
    <w:r w:rsidR="00E83157">
      <w:rPr>
        <w:rFonts w:ascii="Arial" w:hAnsi="Arial"/>
        <w:sz w:val="18"/>
      </w:rPr>
      <w:t>09</w:t>
    </w:r>
    <w:r w:rsidR="00917255">
      <w:rPr>
        <w:rFonts w:ascii="Arial" w:hAnsi="Arial"/>
        <w:sz w:val="18"/>
      </w:rPr>
      <w:t xml:space="preserve">25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520192CA"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C0B2B" w14:textId="77777777" w:rsidR="00A22925" w:rsidRDefault="00A22925">
      <w:r>
        <w:separator/>
      </w:r>
    </w:p>
  </w:footnote>
  <w:footnote w:type="continuationSeparator" w:id="0">
    <w:p w14:paraId="06044BAB" w14:textId="77777777" w:rsidR="00A22925" w:rsidRDefault="00A22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704D"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D54156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C33025C"/>
    <w:multiLevelType w:val="hybridMultilevel"/>
    <w:tmpl w:val="462EB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470955"/>
    <w:multiLevelType w:val="hybridMultilevel"/>
    <w:tmpl w:val="38743E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C674520"/>
    <w:multiLevelType w:val="hybridMultilevel"/>
    <w:tmpl w:val="38743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14951548">
    <w:abstractNumId w:val="0"/>
  </w:num>
  <w:num w:numId="2" w16cid:durableId="1644504508">
    <w:abstractNumId w:val="5"/>
  </w:num>
  <w:num w:numId="3" w16cid:durableId="826433107">
    <w:abstractNumId w:val="3"/>
  </w:num>
  <w:num w:numId="4" w16cid:durableId="940067635">
    <w:abstractNumId w:val="2"/>
  </w:num>
  <w:num w:numId="5" w16cid:durableId="308440351">
    <w:abstractNumId w:val="1"/>
  </w:num>
  <w:num w:numId="6" w16cid:durableId="6549943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Commenters 111425">
    <w15:presenceInfo w15:providerId="None" w15:userId="Joint Commenters 111425"/>
  </w15:person>
  <w15:person w15:author="Luminary Strategies">
    <w15:presenceInfo w15:providerId="None" w15:userId="Luminary Strategi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3AC8"/>
    <w:rsid w:val="00075A94"/>
    <w:rsid w:val="000848B6"/>
    <w:rsid w:val="000922D6"/>
    <w:rsid w:val="000F4991"/>
    <w:rsid w:val="00132855"/>
    <w:rsid w:val="00147EDE"/>
    <w:rsid w:val="00152993"/>
    <w:rsid w:val="0016280B"/>
    <w:rsid w:val="00170297"/>
    <w:rsid w:val="00170E84"/>
    <w:rsid w:val="001A227D"/>
    <w:rsid w:val="001E2032"/>
    <w:rsid w:val="0022089C"/>
    <w:rsid w:val="00222AF4"/>
    <w:rsid w:val="002337E7"/>
    <w:rsid w:val="00237F13"/>
    <w:rsid w:val="00270AE2"/>
    <w:rsid w:val="002771E6"/>
    <w:rsid w:val="00282036"/>
    <w:rsid w:val="00285BF9"/>
    <w:rsid w:val="002A4060"/>
    <w:rsid w:val="002B087C"/>
    <w:rsid w:val="002C2F06"/>
    <w:rsid w:val="002C3B5D"/>
    <w:rsid w:val="002D7E8A"/>
    <w:rsid w:val="003010C0"/>
    <w:rsid w:val="003111D1"/>
    <w:rsid w:val="00332A97"/>
    <w:rsid w:val="003459EA"/>
    <w:rsid w:val="00350C00"/>
    <w:rsid w:val="00366113"/>
    <w:rsid w:val="00366799"/>
    <w:rsid w:val="00381330"/>
    <w:rsid w:val="0039227A"/>
    <w:rsid w:val="00393722"/>
    <w:rsid w:val="003B4BDE"/>
    <w:rsid w:val="003C270C"/>
    <w:rsid w:val="003C405A"/>
    <w:rsid w:val="003D0994"/>
    <w:rsid w:val="003D294E"/>
    <w:rsid w:val="003E4AE2"/>
    <w:rsid w:val="003E7D74"/>
    <w:rsid w:val="00423824"/>
    <w:rsid w:val="0043567D"/>
    <w:rsid w:val="0043584D"/>
    <w:rsid w:val="00446360"/>
    <w:rsid w:val="00472085"/>
    <w:rsid w:val="00476259"/>
    <w:rsid w:val="004B7B90"/>
    <w:rsid w:val="004D27B5"/>
    <w:rsid w:val="004E2C19"/>
    <w:rsid w:val="00530ADA"/>
    <w:rsid w:val="005C7EE9"/>
    <w:rsid w:val="005D25CE"/>
    <w:rsid w:val="005D284C"/>
    <w:rsid w:val="005E5E5C"/>
    <w:rsid w:val="00602041"/>
    <w:rsid w:val="00633E23"/>
    <w:rsid w:val="00650037"/>
    <w:rsid w:val="00673B94"/>
    <w:rsid w:val="00680AC6"/>
    <w:rsid w:val="006835D8"/>
    <w:rsid w:val="006840D3"/>
    <w:rsid w:val="00685827"/>
    <w:rsid w:val="006C316E"/>
    <w:rsid w:val="006D0F7C"/>
    <w:rsid w:val="006E1646"/>
    <w:rsid w:val="006F6E53"/>
    <w:rsid w:val="007269C4"/>
    <w:rsid w:val="00730659"/>
    <w:rsid w:val="00734EAF"/>
    <w:rsid w:val="0074209E"/>
    <w:rsid w:val="00756F86"/>
    <w:rsid w:val="0076689C"/>
    <w:rsid w:val="007F2CA8"/>
    <w:rsid w:val="007F7161"/>
    <w:rsid w:val="00823E4A"/>
    <w:rsid w:val="0085559E"/>
    <w:rsid w:val="00896B1B"/>
    <w:rsid w:val="008A2FF6"/>
    <w:rsid w:val="008E559E"/>
    <w:rsid w:val="008F5133"/>
    <w:rsid w:val="008F5BD9"/>
    <w:rsid w:val="00916080"/>
    <w:rsid w:val="00917255"/>
    <w:rsid w:val="00921A68"/>
    <w:rsid w:val="00942EC3"/>
    <w:rsid w:val="00960706"/>
    <w:rsid w:val="00973781"/>
    <w:rsid w:val="009A0988"/>
    <w:rsid w:val="00A015C4"/>
    <w:rsid w:val="00A15172"/>
    <w:rsid w:val="00A22925"/>
    <w:rsid w:val="00A34539"/>
    <w:rsid w:val="00A40D83"/>
    <w:rsid w:val="00A63E10"/>
    <w:rsid w:val="00A66484"/>
    <w:rsid w:val="00B5414E"/>
    <w:rsid w:val="00B845F9"/>
    <w:rsid w:val="00B86CF5"/>
    <w:rsid w:val="00BC0C63"/>
    <w:rsid w:val="00BE1109"/>
    <w:rsid w:val="00C0598D"/>
    <w:rsid w:val="00C11956"/>
    <w:rsid w:val="00C158EE"/>
    <w:rsid w:val="00C42714"/>
    <w:rsid w:val="00C5639A"/>
    <w:rsid w:val="00C602E5"/>
    <w:rsid w:val="00C60C2A"/>
    <w:rsid w:val="00C748FD"/>
    <w:rsid w:val="00CC5253"/>
    <w:rsid w:val="00CD26FC"/>
    <w:rsid w:val="00CF2B24"/>
    <w:rsid w:val="00D04322"/>
    <w:rsid w:val="00D24DCF"/>
    <w:rsid w:val="00D4046E"/>
    <w:rsid w:val="00D527CA"/>
    <w:rsid w:val="00D81DFC"/>
    <w:rsid w:val="00D83394"/>
    <w:rsid w:val="00DD30DD"/>
    <w:rsid w:val="00DD4739"/>
    <w:rsid w:val="00DE5F33"/>
    <w:rsid w:val="00E0122C"/>
    <w:rsid w:val="00E07B54"/>
    <w:rsid w:val="00E11F78"/>
    <w:rsid w:val="00E621E1"/>
    <w:rsid w:val="00E83157"/>
    <w:rsid w:val="00EC55B3"/>
    <w:rsid w:val="00ED42B6"/>
    <w:rsid w:val="00F038EC"/>
    <w:rsid w:val="00F96FB2"/>
    <w:rsid w:val="00FB51D8"/>
    <w:rsid w:val="00FD08E8"/>
    <w:rsid w:val="00FD4069"/>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CA26FC3"/>
  <w15:chartTrackingRefBased/>
  <w15:docId w15:val="{A6CFFD64-6DF2-45F7-93DC-551462E4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D04322"/>
    <w:rPr>
      <w:color w:val="605E5C"/>
      <w:shd w:val="clear" w:color="auto" w:fill="E1DFDD"/>
    </w:rPr>
  </w:style>
  <w:style w:type="character" w:customStyle="1" w:styleId="NormalArialChar">
    <w:name w:val="Normal+Arial Char"/>
    <w:link w:val="NormalArial"/>
    <w:rsid w:val="00D04322"/>
    <w:rPr>
      <w:rFonts w:ascii="Arial" w:hAnsi="Arial"/>
      <w:sz w:val="24"/>
      <w:szCs w:val="24"/>
    </w:rPr>
  </w:style>
  <w:style w:type="character" w:customStyle="1" w:styleId="HeaderChar">
    <w:name w:val="Header Char"/>
    <w:link w:val="Header"/>
    <w:rsid w:val="00602041"/>
    <w:rPr>
      <w:rFonts w:ascii="Arial" w:hAnsi="Arial"/>
      <w:b/>
      <w:bCs/>
      <w:sz w:val="24"/>
      <w:szCs w:val="24"/>
    </w:rPr>
  </w:style>
  <w:style w:type="paragraph" w:styleId="Revision">
    <w:name w:val="Revision"/>
    <w:hidden/>
    <w:uiPriority w:val="99"/>
    <w:semiHidden/>
    <w:rsid w:val="00A66484"/>
    <w:rPr>
      <w:sz w:val="24"/>
      <w:szCs w:val="24"/>
    </w:rPr>
  </w:style>
  <w:style w:type="paragraph" w:styleId="ListParagraph">
    <w:name w:val="List Paragraph"/>
    <w:basedOn w:val="Normal"/>
    <w:uiPriority w:val="34"/>
    <w:qFormat/>
    <w:rsid w:val="002C3B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69397088">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2739650">
      <w:bodyDiv w:val="1"/>
      <w:marLeft w:val="0"/>
      <w:marRight w:val="0"/>
      <w:marTop w:val="0"/>
      <w:marBottom w:val="0"/>
      <w:divBdr>
        <w:top w:val="none" w:sz="0" w:space="0" w:color="auto"/>
        <w:left w:val="none" w:sz="0" w:space="0" w:color="auto"/>
        <w:bottom w:val="none" w:sz="0" w:space="0" w:color="auto"/>
        <w:right w:val="none" w:sz="0" w:space="0" w:color="auto"/>
      </w:divBdr>
    </w:div>
    <w:div w:id="20307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ha.henson@onco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PGRR134"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2863</Words>
  <Characters>21055</Characters>
  <Application>Microsoft Office Word</Application>
  <DocSecurity>0</DocSecurity>
  <Lines>175</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23871</CharactersWithSpaces>
  <SharedDoc>false</SharedDoc>
  <HLinks>
    <vt:vector size="6" baseType="variant">
      <vt:variant>
        <vt:i4>5636202</vt:i4>
      </vt:variant>
      <vt:variant>
        <vt:i4>0</vt:i4>
      </vt:variant>
      <vt:variant>
        <vt:i4>0</vt:i4>
      </vt:variant>
      <vt:variant>
        <vt:i4>5</vt:i4>
      </vt:variant>
      <vt:variant>
        <vt:lpwstr>mailto:arushisharmafrank@live.com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2025-12-09T16:40:00Z</dcterms:created>
  <dcterms:modified xsi:type="dcterms:W3CDTF">2025-12-09T16:42:00Z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2025-12-09T16:42:14Z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fb15f01b-2a56-46b3-81f1-026cf96e359e</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